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B72A95" w14:textId="23C52C2C" w:rsidR="007A558C" w:rsidRPr="007A558C" w:rsidRDefault="007A558C" w:rsidP="007A558C">
      <w:pPr>
        <w:pStyle w:val="Hlavika"/>
      </w:pPr>
      <w:bookmarkStart w:id="0" w:name="_GoBack"/>
      <w:bookmarkEnd w:id="0"/>
      <w:r>
        <w:t>Príloha č. 5 Zmluvy o poskytnutí NFP</w:t>
      </w:r>
    </w:p>
    <w:p w14:paraId="4581DC90" w14:textId="575472FA" w:rsidR="000012E8" w:rsidRDefault="00643CE4" w:rsidP="007A558C">
      <w:pPr>
        <w:spacing w:before="240" w:after="240"/>
        <w:jc w:val="both"/>
        <w:rPr>
          <w:sz w:val="22"/>
          <w:szCs w:val="22"/>
          <w:lang w:eastAsia="cs-CZ"/>
        </w:rPr>
      </w:pPr>
      <w:r>
        <w:rPr>
          <w:sz w:val="22"/>
          <w:szCs w:val="22"/>
          <w:lang w:eastAsia="cs-CZ"/>
        </w:rPr>
        <w:t>Táto Príloha Zmluvy o poskytnutí NFP slúži na u</w:t>
      </w:r>
      <w:r w:rsidR="008F1CFB" w:rsidRPr="007C3E78">
        <w:rPr>
          <w:sz w:val="22"/>
          <w:szCs w:val="22"/>
          <w:lang w:eastAsia="cs-CZ"/>
        </w:rPr>
        <w:t>rčovanie výšky vrátenia poskytnutého príspevku alebo jeho časti</w:t>
      </w:r>
      <w:r w:rsidR="00B474ED">
        <w:rPr>
          <w:sz w:val="22"/>
          <w:szCs w:val="22"/>
          <w:lang w:eastAsia="cs-CZ"/>
        </w:rPr>
        <w:t xml:space="preserve">, alebo ex-ante </w:t>
      </w:r>
      <w:r>
        <w:rPr>
          <w:sz w:val="22"/>
          <w:szCs w:val="22"/>
          <w:lang w:eastAsia="cs-CZ"/>
        </w:rPr>
        <w:t>finančné opravy</w:t>
      </w:r>
      <w:r w:rsidRPr="007C3E78">
        <w:rPr>
          <w:sz w:val="22"/>
          <w:szCs w:val="22"/>
          <w:lang w:eastAsia="cs-CZ"/>
        </w:rPr>
        <w:t xml:space="preserve"> </w:t>
      </w:r>
      <w:r w:rsidR="008F1CFB" w:rsidRPr="007C3E78">
        <w:rPr>
          <w:sz w:val="22"/>
          <w:szCs w:val="22"/>
          <w:lang w:eastAsia="cs-CZ"/>
        </w:rPr>
        <w:t xml:space="preserve">v nadväznosti na zistené porušenie pravidiel a postupov verejného obstarávania v zmysle zákona o VO.  </w:t>
      </w:r>
      <w:r w:rsidR="008F1CFB" w:rsidRPr="00A05EC4">
        <w:rPr>
          <w:sz w:val="22"/>
          <w:szCs w:val="22"/>
          <w:lang w:eastAsia="cs-CZ"/>
        </w:rPr>
        <w:t xml:space="preserve">Všetky percentuálne sadzby sa týkajú prípadov, keď konkrétne porušenie malo alebo mohlo mať vplyv na výsledok </w:t>
      </w:r>
      <w:r>
        <w:rPr>
          <w:sz w:val="22"/>
          <w:szCs w:val="22"/>
          <w:lang w:eastAsia="cs-CZ"/>
        </w:rPr>
        <w:t>VO</w:t>
      </w:r>
      <w:r w:rsidR="008F1CFB" w:rsidRPr="00A05EC4">
        <w:rPr>
          <w:sz w:val="22"/>
          <w:szCs w:val="22"/>
          <w:lang w:eastAsia="cs-CZ"/>
        </w:rPr>
        <w:t xml:space="preserve">. </w:t>
      </w:r>
    </w:p>
    <w:p w14:paraId="4581DC92" w14:textId="0EC12C17" w:rsidR="008F1CFB" w:rsidRPr="007C3E78" w:rsidRDefault="000012E8" w:rsidP="007A558C">
      <w:pPr>
        <w:spacing w:after="240"/>
        <w:jc w:val="both"/>
        <w:rPr>
          <w:sz w:val="22"/>
          <w:szCs w:val="22"/>
          <w:lang w:eastAsia="cs-CZ"/>
        </w:rPr>
      </w:pPr>
      <w:r w:rsidRPr="005124D4">
        <w:rPr>
          <w:sz w:val="22"/>
          <w:szCs w:val="22"/>
          <w:lang w:eastAsia="cs-CZ"/>
        </w:rPr>
        <w:t>V prípade porušení pravidiel uvedených v Právnych predpisoch a/alebo Právnych dokumentov týkajúcich sa obstarávania zákaziek nespadajúcich pod zákon o </w:t>
      </w:r>
      <w:r w:rsidR="00643CE4" w:rsidRPr="005124D4">
        <w:rPr>
          <w:sz w:val="22"/>
          <w:szCs w:val="22"/>
          <w:lang w:eastAsia="cs-CZ"/>
        </w:rPr>
        <w:t>VO</w:t>
      </w:r>
      <w:r w:rsidRPr="005124D4">
        <w:rPr>
          <w:sz w:val="22"/>
          <w:szCs w:val="22"/>
          <w:lang w:eastAsia="cs-CZ"/>
        </w:rPr>
        <w:t xml:space="preserve"> bude toto porušenie s ohľadom na uvedený zoznam priradené k obsahovo najbližšiemu porušeniu a na základe tohto zaradenia bude určená náležiaca finančná oprava. V prípade, že kontrolou bude zistené, že Prijímateľ nepostupoval pri obstarávaní zákazky podľa zákona o </w:t>
      </w:r>
      <w:r w:rsidR="00643CE4" w:rsidRPr="005124D4">
        <w:rPr>
          <w:sz w:val="22"/>
          <w:szCs w:val="22"/>
          <w:lang w:eastAsia="cs-CZ"/>
        </w:rPr>
        <w:t>VO</w:t>
      </w:r>
      <w:r w:rsidRPr="005124D4">
        <w:rPr>
          <w:sz w:val="22"/>
          <w:szCs w:val="22"/>
          <w:lang w:eastAsia="cs-CZ"/>
        </w:rPr>
        <w:t>, avšak na tento postup v zmysle pravidiel uvedených v Právnych predpisoch a/alebo v Právnych dokumentoch nebol oprávnený, bude určená finančná oprava vo výške 100 % z hodnoty oprávnených výdavkov súvisiacej zákazky. Pokiaľ dané porušenie zadávania zákazky nespadajúcej pod zákon o </w:t>
      </w:r>
      <w:r w:rsidR="00643CE4" w:rsidRPr="005124D4">
        <w:rPr>
          <w:sz w:val="22"/>
          <w:szCs w:val="22"/>
          <w:lang w:eastAsia="cs-CZ"/>
        </w:rPr>
        <w:t>VO</w:t>
      </w:r>
      <w:r w:rsidRPr="005124D4">
        <w:rPr>
          <w:sz w:val="22"/>
          <w:szCs w:val="22"/>
          <w:lang w:eastAsia="cs-CZ"/>
        </w:rPr>
        <w:t xml:space="preserve">  nie je možné priradiť k žiadnemu z porušení uvedených v tejto prílohe, výška finančnej opravy sa určí vo výške 5, 10, 25 alebo 100 %</w:t>
      </w:r>
      <w:r w:rsidR="00643CE4" w:rsidRPr="005124D4">
        <w:rPr>
          <w:sz w:val="22"/>
          <w:szCs w:val="22"/>
          <w:lang w:eastAsia="cs-CZ"/>
        </w:rPr>
        <w:t xml:space="preserve"> z hodnoty zákazky a to</w:t>
      </w:r>
      <w:r w:rsidRPr="005124D4">
        <w:rPr>
          <w:sz w:val="22"/>
          <w:szCs w:val="22"/>
          <w:lang w:eastAsia="cs-CZ"/>
        </w:rPr>
        <w:t xml:space="preserve"> podľa závažnosti porušenia.</w:t>
      </w:r>
      <w:r>
        <w:rPr>
          <w:sz w:val="22"/>
          <w:szCs w:val="22"/>
          <w:lang w:eastAsia="cs-CZ"/>
        </w:rPr>
        <w:t xml:space="preserve">  </w:t>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6379"/>
        <w:gridCol w:w="3260"/>
      </w:tblGrid>
      <w:tr w:rsidR="008F1CFB" w:rsidRPr="007C3E78" w14:paraId="4581DC97" w14:textId="77777777" w:rsidTr="004C61C1">
        <w:tc>
          <w:tcPr>
            <w:tcW w:w="675" w:type="dxa"/>
            <w:tcBorders>
              <w:bottom w:val="single" w:sz="4" w:space="0" w:color="auto"/>
            </w:tcBorders>
            <w:shd w:val="clear" w:color="auto" w:fill="CCC0D9" w:themeFill="accent4" w:themeFillTint="66"/>
            <w:vAlign w:val="center"/>
          </w:tcPr>
          <w:p w14:paraId="4581DC93" w14:textId="77777777" w:rsidR="008F1CFB" w:rsidRPr="007C3E78" w:rsidRDefault="008F1CFB" w:rsidP="00A91AEF">
            <w:pPr>
              <w:jc w:val="center"/>
              <w:rPr>
                <w:b/>
                <w:sz w:val="22"/>
                <w:szCs w:val="22"/>
                <w:lang w:eastAsia="cs-CZ"/>
              </w:rPr>
            </w:pPr>
            <w:r w:rsidRPr="007C3E78">
              <w:rPr>
                <w:b/>
                <w:sz w:val="22"/>
                <w:szCs w:val="22"/>
                <w:lang w:eastAsia="cs-CZ"/>
              </w:rPr>
              <w:t>Č.</w:t>
            </w:r>
          </w:p>
        </w:tc>
        <w:tc>
          <w:tcPr>
            <w:tcW w:w="3720" w:type="dxa"/>
            <w:tcBorders>
              <w:bottom w:val="single" w:sz="4" w:space="0" w:color="auto"/>
            </w:tcBorders>
            <w:shd w:val="clear" w:color="auto" w:fill="CCC0D9" w:themeFill="accent4" w:themeFillTint="66"/>
            <w:vAlign w:val="center"/>
          </w:tcPr>
          <w:p w14:paraId="4581DC94" w14:textId="77777777" w:rsidR="008F1CFB" w:rsidRPr="007C3E78" w:rsidRDefault="008F1CFB" w:rsidP="00A91AEF">
            <w:pPr>
              <w:jc w:val="center"/>
              <w:rPr>
                <w:b/>
                <w:sz w:val="22"/>
                <w:szCs w:val="22"/>
                <w:lang w:eastAsia="cs-CZ"/>
              </w:rPr>
            </w:pPr>
            <w:r w:rsidRPr="007C3E78">
              <w:rPr>
                <w:b/>
                <w:sz w:val="22"/>
                <w:szCs w:val="22"/>
                <w:lang w:eastAsia="cs-CZ"/>
              </w:rPr>
              <w:t>Názov porušenia</w:t>
            </w:r>
          </w:p>
        </w:tc>
        <w:tc>
          <w:tcPr>
            <w:tcW w:w="6379" w:type="dxa"/>
            <w:tcBorders>
              <w:bottom w:val="single" w:sz="4" w:space="0" w:color="auto"/>
            </w:tcBorders>
            <w:shd w:val="clear" w:color="auto" w:fill="CCC0D9" w:themeFill="accent4" w:themeFillTint="66"/>
            <w:vAlign w:val="center"/>
          </w:tcPr>
          <w:p w14:paraId="4581DC95" w14:textId="77777777" w:rsidR="008F1CFB" w:rsidRPr="007C3E78" w:rsidRDefault="008F1CFB" w:rsidP="00A91AEF">
            <w:pPr>
              <w:jc w:val="center"/>
              <w:rPr>
                <w:b/>
                <w:sz w:val="22"/>
                <w:szCs w:val="22"/>
                <w:lang w:eastAsia="cs-CZ"/>
              </w:rPr>
            </w:pPr>
            <w:r w:rsidRPr="007C3E78">
              <w:rPr>
                <w:b/>
                <w:sz w:val="22"/>
                <w:szCs w:val="22"/>
                <w:lang w:eastAsia="cs-CZ"/>
              </w:rPr>
              <w:t>Popis porušenia/ príklady</w:t>
            </w:r>
          </w:p>
        </w:tc>
        <w:tc>
          <w:tcPr>
            <w:tcW w:w="3260" w:type="dxa"/>
            <w:tcBorders>
              <w:bottom w:val="single" w:sz="4" w:space="0" w:color="auto"/>
            </w:tcBorders>
            <w:shd w:val="clear" w:color="auto" w:fill="CCC0D9" w:themeFill="accent4" w:themeFillTint="66"/>
            <w:vAlign w:val="center"/>
          </w:tcPr>
          <w:p w14:paraId="4581DC96" w14:textId="77777777" w:rsidR="008F1CFB" w:rsidRPr="007C3E78" w:rsidRDefault="008F1CFB" w:rsidP="00A91AEF">
            <w:pPr>
              <w:jc w:val="center"/>
              <w:rPr>
                <w:b/>
                <w:sz w:val="22"/>
                <w:szCs w:val="22"/>
                <w:lang w:eastAsia="cs-CZ"/>
              </w:rPr>
            </w:pPr>
            <w:r w:rsidRPr="007C3E78">
              <w:rPr>
                <w:b/>
                <w:sz w:val="22"/>
                <w:szCs w:val="22"/>
                <w:lang w:eastAsia="cs-CZ"/>
              </w:rPr>
              <w:t>Výška finančnej opravy (korekcie)</w:t>
            </w:r>
          </w:p>
        </w:tc>
      </w:tr>
      <w:tr w:rsidR="00A91AEF" w:rsidRPr="007C3E78" w14:paraId="4581DC99" w14:textId="77777777" w:rsidTr="00A91AEF">
        <w:tc>
          <w:tcPr>
            <w:tcW w:w="14034" w:type="dxa"/>
            <w:gridSpan w:val="4"/>
            <w:shd w:val="clear" w:color="auto" w:fill="BFBFBF" w:themeFill="background1" w:themeFillShade="BF"/>
            <w:vAlign w:val="center"/>
          </w:tcPr>
          <w:p w14:paraId="4581DC98" w14:textId="77777777" w:rsidR="00A91AEF" w:rsidRPr="007C3E78" w:rsidRDefault="00A91AEF" w:rsidP="00A91AEF">
            <w:pPr>
              <w:jc w:val="center"/>
              <w:rPr>
                <w:b/>
                <w:sz w:val="22"/>
                <w:szCs w:val="22"/>
                <w:lang w:eastAsia="cs-CZ"/>
              </w:rPr>
            </w:pPr>
            <w:r w:rsidRPr="007C3E78">
              <w:rPr>
                <w:b/>
                <w:sz w:val="22"/>
                <w:szCs w:val="22"/>
                <w:lang w:eastAsia="cs-CZ"/>
              </w:rPr>
              <w:t>Oznámenie o vyhlásení verejného obstarávania, špecifikácia v súťažných podkladoch</w:t>
            </w:r>
          </w:p>
        </w:tc>
      </w:tr>
      <w:tr w:rsidR="008F1CFB" w:rsidRPr="007C3E78" w14:paraId="4581DCA6" w14:textId="77777777" w:rsidTr="00A91AEF">
        <w:tc>
          <w:tcPr>
            <w:tcW w:w="675" w:type="dxa"/>
            <w:shd w:val="clear" w:color="auto" w:fill="auto"/>
            <w:vAlign w:val="center"/>
          </w:tcPr>
          <w:p w14:paraId="4581DC9A" w14:textId="77777777" w:rsidR="008F1CFB" w:rsidRPr="007C3E78" w:rsidRDefault="008F1CFB" w:rsidP="00A91AEF">
            <w:pPr>
              <w:jc w:val="center"/>
              <w:rPr>
                <w:sz w:val="22"/>
                <w:szCs w:val="22"/>
                <w:lang w:eastAsia="cs-CZ"/>
              </w:rPr>
            </w:pPr>
            <w:r w:rsidRPr="007C3E78">
              <w:rPr>
                <w:sz w:val="22"/>
                <w:szCs w:val="22"/>
                <w:lang w:eastAsia="cs-CZ"/>
              </w:rPr>
              <w:t>1.</w:t>
            </w:r>
          </w:p>
        </w:tc>
        <w:tc>
          <w:tcPr>
            <w:tcW w:w="3720" w:type="dxa"/>
            <w:shd w:val="clear" w:color="auto" w:fill="auto"/>
          </w:tcPr>
          <w:p w14:paraId="4581DC9B" w14:textId="77777777" w:rsidR="008F1CFB" w:rsidRPr="007C3E78" w:rsidRDefault="008F1CFB" w:rsidP="007C3E78">
            <w:pPr>
              <w:rPr>
                <w:sz w:val="22"/>
                <w:szCs w:val="22"/>
                <w:lang w:eastAsia="cs-CZ"/>
              </w:rPr>
            </w:pPr>
            <w:r w:rsidRPr="007C3E78">
              <w:rPr>
                <w:sz w:val="22"/>
                <w:szCs w:val="22"/>
                <w:lang w:eastAsia="cs-CZ"/>
              </w:rPr>
              <w:t xml:space="preserve">Nedodržanie postupov zverejňovania zákazky v zmysle zákona o VO </w:t>
            </w:r>
          </w:p>
          <w:p w14:paraId="4581DC9C" w14:textId="77777777" w:rsidR="008F1CFB" w:rsidRPr="007C3E78" w:rsidRDefault="008F1CFB" w:rsidP="007C3E78">
            <w:pPr>
              <w:rPr>
                <w:sz w:val="22"/>
                <w:szCs w:val="22"/>
                <w:lang w:eastAsia="cs-CZ"/>
              </w:rPr>
            </w:pPr>
          </w:p>
        </w:tc>
        <w:tc>
          <w:tcPr>
            <w:tcW w:w="6379" w:type="dxa"/>
            <w:shd w:val="clear" w:color="auto" w:fill="auto"/>
          </w:tcPr>
          <w:p w14:paraId="4581DC9D" w14:textId="77777777" w:rsidR="008F1CFB" w:rsidRPr="007C3E78" w:rsidRDefault="008F1CFB" w:rsidP="001342A2">
            <w:pPr>
              <w:jc w:val="both"/>
              <w:rPr>
                <w:sz w:val="22"/>
                <w:szCs w:val="22"/>
                <w:lang w:eastAsia="cs-CZ"/>
              </w:rPr>
            </w:pPr>
            <w:r w:rsidRPr="007C3E78">
              <w:rPr>
                <w:sz w:val="22"/>
                <w:szCs w:val="22"/>
                <w:lang w:eastAsia="cs-CZ"/>
              </w:rPr>
              <w:t>Verejný obstarávateľ</w:t>
            </w:r>
            <w:r w:rsidRPr="007C3E78">
              <w:rPr>
                <w:sz w:val="22"/>
                <w:szCs w:val="22"/>
                <w:vertAlign w:val="superscript"/>
                <w:lang w:eastAsia="cs-CZ"/>
              </w:rPr>
              <w:footnoteReference w:id="2"/>
            </w:r>
            <w:r w:rsidRPr="007C3E78">
              <w:rPr>
                <w:sz w:val="22"/>
                <w:szCs w:val="22"/>
                <w:lang w:eastAsia="cs-CZ"/>
              </w:rPr>
              <w:t xml:space="preserve"> neposlal oznámenie o vyhlásení verejného obstarávania publikačnému úradu a úradu podľa § 23 ods. 1 zákona o VO. </w:t>
            </w:r>
          </w:p>
          <w:p w14:paraId="4581DC9E" w14:textId="77777777" w:rsidR="008F1CFB" w:rsidRPr="007C3E78" w:rsidRDefault="008F1CFB" w:rsidP="007C3E78">
            <w:pPr>
              <w:rPr>
                <w:sz w:val="22"/>
                <w:szCs w:val="22"/>
                <w:lang w:eastAsia="cs-CZ"/>
              </w:rPr>
            </w:pPr>
          </w:p>
          <w:p w14:paraId="4581DC9F" w14:textId="77777777" w:rsidR="008F1CFB" w:rsidRPr="007C3E78" w:rsidRDefault="008F1CFB" w:rsidP="007C3E78">
            <w:pPr>
              <w:rPr>
                <w:sz w:val="22"/>
                <w:szCs w:val="22"/>
                <w:lang w:eastAsia="cs-CZ"/>
              </w:rPr>
            </w:pPr>
          </w:p>
          <w:p w14:paraId="4581DCA0" w14:textId="77777777" w:rsidR="008F1CFB" w:rsidRPr="007C3E78" w:rsidRDefault="008F1CFB" w:rsidP="001342A2">
            <w:pPr>
              <w:jc w:val="both"/>
              <w:rPr>
                <w:sz w:val="22"/>
                <w:szCs w:val="22"/>
                <w:lang w:eastAsia="cs-CZ"/>
              </w:rPr>
            </w:pPr>
            <w:r w:rsidRPr="007C3E78">
              <w:rPr>
                <w:sz w:val="22"/>
                <w:szCs w:val="22"/>
                <w:lang w:eastAsia="cs-CZ"/>
              </w:rPr>
              <w:t xml:space="preserve">Pre toto porušenie sa vzťahujú aj všetky prípady, keď verejný obstarávateľ zadal zákazku priamo, bez splnenia povinnosti postupovať podľa zákona o VO v zmysle § 9 ods. 1, čo zároveň znamená nedodržanie postupov  povinnosti zverejňovania zákazky, nakoľko verejný obstarávateľ neaplikovaním zákonných postupov súčasne nedodrží povinnosť adekvátneho zverejnenia zadávania zákazky. Tieto prípady sú napr. : neoprávnenosť použitia výnimky zo zákona v zmysle § 1 ods. 2, až 5 zákona VO, uzavretie zmluvy priamym rokovacím konaním podľa § 58 zákona o VO  bez splnenia podmienok na jeho použitie.   </w:t>
            </w:r>
          </w:p>
          <w:p w14:paraId="4581DCA1" w14:textId="77777777" w:rsidR="008F1CFB" w:rsidRPr="007C3E78" w:rsidRDefault="008F1CFB" w:rsidP="007C3E78">
            <w:pPr>
              <w:rPr>
                <w:sz w:val="22"/>
                <w:szCs w:val="22"/>
                <w:lang w:eastAsia="cs-CZ"/>
              </w:rPr>
            </w:pPr>
          </w:p>
          <w:p w14:paraId="4581DCA2" w14:textId="77777777" w:rsidR="008F1CFB" w:rsidRPr="007C3E78" w:rsidRDefault="008F1CFB" w:rsidP="007C3E78">
            <w:pPr>
              <w:rPr>
                <w:sz w:val="22"/>
                <w:szCs w:val="22"/>
                <w:lang w:eastAsia="cs-CZ"/>
              </w:rPr>
            </w:pPr>
          </w:p>
        </w:tc>
        <w:tc>
          <w:tcPr>
            <w:tcW w:w="3260" w:type="dxa"/>
            <w:shd w:val="clear" w:color="auto" w:fill="auto"/>
          </w:tcPr>
          <w:p w14:paraId="4581DCA3" w14:textId="77777777" w:rsidR="008F1CFB" w:rsidRPr="007C3E78" w:rsidRDefault="008F1CFB" w:rsidP="007C3E78">
            <w:pPr>
              <w:rPr>
                <w:sz w:val="22"/>
                <w:szCs w:val="22"/>
                <w:lang w:eastAsia="cs-CZ"/>
              </w:rPr>
            </w:pPr>
            <w:r w:rsidRPr="007C3E78">
              <w:rPr>
                <w:sz w:val="22"/>
                <w:szCs w:val="22"/>
                <w:lang w:eastAsia="cs-CZ"/>
              </w:rPr>
              <w:lastRenderedPageBreak/>
              <w:t>100 %</w:t>
            </w:r>
          </w:p>
          <w:p w14:paraId="4581DCA4" w14:textId="77777777" w:rsidR="008F1CFB" w:rsidRPr="007C3E78" w:rsidRDefault="008F1CFB" w:rsidP="007C3E78">
            <w:pPr>
              <w:rPr>
                <w:sz w:val="22"/>
                <w:szCs w:val="22"/>
                <w:lang w:eastAsia="cs-CZ"/>
              </w:rPr>
            </w:pPr>
          </w:p>
          <w:p w14:paraId="4581DCA5" w14:textId="30253A93" w:rsidR="008F1CFB" w:rsidRPr="007C3E78" w:rsidRDefault="008F1CFB" w:rsidP="00CA3EE6">
            <w:pPr>
              <w:rPr>
                <w:sz w:val="22"/>
                <w:szCs w:val="22"/>
                <w:lang w:eastAsia="cs-CZ"/>
              </w:rPr>
            </w:pPr>
            <w:r w:rsidRPr="007C3E78">
              <w:rPr>
                <w:sz w:val="22"/>
                <w:szCs w:val="22"/>
                <w:lang w:eastAsia="cs-CZ"/>
              </w:rPr>
              <w:t xml:space="preserve">V prípade nadlimitných zákaziek, v rámci ktorých nebolo oznámenie zverejnené v úradnom vestníku EÚ, ale zadávanie zákazky bolo korektne zverejnené vo vestníku ÚVO sa uplatňuje </w:t>
            </w:r>
            <w:del w:id="1" w:author="Maroš Varsányi" w:date="2017-12-22T10:26:00Z">
              <w:r w:rsidRPr="007C3E78">
                <w:rPr>
                  <w:sz w:val="22"/>
                  <w:szCs w:val="22"/>
                  <w:lang w:eastAsia="cs-CZ"/>
                </w:rPr>
                <w:delText>korekcia</w:delText>
              </w:r>
            </w:del>
            <w:ins w:id="2" w:author="Maroš Varsányi" w:date="2017-12-22T10:26:00Z">
              <w:r w:rsidR="00CA3EE6">
                <w:rPr>
                  <w:sz w:val="22"/>
                  <w:szCs w:val="22"/>
                  <w:lang w:eastAsia="cs-CZ"/>
                </w:rPr>
                <w:t>finančná oprava</w:t>
              </w:r>
            </w:ins>
            <w:r w:rsidR="00CA3EE6" w:rsidRPr="007C3E78">
              <w:rPr>
                <w:sz w:val="22"/>
                <w:szCs w:val="22"/>
                <w:lang w:eastAsia="cs-CZ"/>
              </w:rPr>
              <w:t xml:space="preserve"> </w:t>
            </w:r>
            <w:r w:rsidRPr="007C3E78">
              <w:rPr>
                <w:sz w:val="22"/>
                <w:szCs w:val="22"/>
                <w:lang w:eastAsia="cs-CZ"/>
              </w:rPr>
              <w:t>25 %</w:t>
            </w:r>
          </w:p>
        </w:tc>
      </w:tr>
      <w:tr w:rsidR="008F1CFB" w:rsidRPr="007C3E78" w14:paraId="4581DCB8" w14:textId="77777777" w:rsidTr="00A91AEF">
        <w:tc>
          <w:tcPr>
            <w:tcW w:w="675" w:type="dxa"/>
            <w:shd w:val="clear" w:color="auto" w:fill="auto"/>
            <w:vAlign w:val="center"/>
          </w:tcPr>
          <w:p w14:paraId="4581DCA7" w14:textId="77777777" w:rsidR="008F1CFB" w:rsidRPr="007C3E78" w:rsidRDefault="008F1CFB" w:rsidP="00A91AEF">
            <w:pPr>
              <w:jc w:val="center"/>
              <w:rPr>
                <w:sz w:val="22"/>
                <w:szCs w:val="22"/>
                <w:lang w:eastAsia="cs-CZ"/>
              </w:rPr>
            </w:pPr>
            <w:r w:rsidRPr="007C3E78">
              <w:rPr>
                <w:sz w:val="22"/>
                <w:szCs w:val="22"/>
                <w:lang w:eastAsia="cs-CZ"/>
              </w:rPr>
              <w:lastRenderedPageBreak/>
              <w:t>2</w:t>
            </w:r>
          </w:p>
        </w:tc>
        <w:tc>
          <w:tcPr>
            <w:tcW w:w="3720" w:type="dxa"/>
            <w:shd w:val="clear" w:color="auto" w:fill="auto"/>
          </w:tcPr>
          <w:p w14:paraId="4581DCA8" w14:textId="77777777" w:rsidR="008F1CFB" w:rsidRPr="007C3E78" w:rsidRDefault="00A57075" w:rsidP="007C3E78">
            <w:pPr>
              <w:rPr>
                <w:sz w:val="22"/>
                <w:szCs w:val="22"/>
                <w:lang w:eastAsia="cs-CZ"/>
              </w:rPr>
            </w:pPr>
            <w:r w:rsidRPr="007C3E78">
              <w:rPr>
                <w:sz w:val="22"/>
                <w:szCs w:val="22"/>
                <w:lang w:eastAsia="cs-CZ"/>
              </w:rPr>
              <w:t>Nedovolené rozdelenie predmetu zákazky alebo nedovolené spájanie predmetov zákaziek</w:t>
            </w:r>
          </w:p>
        </w:tc>
        <w:tc>
          <w:tcPr>
            <w:tcW w:w="6379" w:type="dxa"/>
            <w:shd w:val="clear" w:color="auto" w:fill="auto"/>
          </w:tcPr>
          <w:p w14:paraId="4581DCA9" w14:textId="77777777" w:rsidR="008F1CFB" w:rsidRPr="007C3E78" w:rsidRDefault="008F1CFB" w:rsidP="001342A2">
            <w:pPr>
              <w:jc w:val="both"/>
              <w:rPr>
                <w:sz w:val="22"/>
                <w:szCs w:val="22"/>
                <w:lang w:eastAsia="cs-CZ"/>
              </w:rPr>
            </w:pPr>
            <w:r w:rsidRPr="007C3E78">
              <w:rPr>
                <w:sz w:val="22"/>
                <w:szCs w:val="22"/>
                <w:lang w:eastAsia="cs-CZ"/>
              </w:rPr>
              <w:t xml:space="preserve">Ide o rozdelenie predmetu zákazky s cieľom vyhnúť sa použitiu postupu zadávania nadlimitnej zákazky alebo postupu zadávania podlimitnej zákazky alebo zahrnutie takej dodávky tovaru alebo poskytnutia služieb, ktoré nie sú nevyhnutné pri plnení zákazky na stavebné práce do predpokladanej hodnoty zákazky, ak by to malo za následok vyňatie tohto tovaru alebo služieb z pôsobnosti zákona. </w:t>
            </w:r>
          </w:p>
          <w:p w14:paraId="4581DCAA" w14:textId="77777777" w:rsidR="008F1CFB" w:rsidRPr="007C3E78" w:rsidRDefault="008F1CFB" w:rsidP="001342A2">
            <w:pPr>
              <w:jc w:val="both"/>
              <w:rPr>
                <w:sz w:val="22"/>
                <w:szCs w:val="22"/>
                <w:lang w:eastAsia="cs-CZ"/>
              </w:rPr>
            </w:pPr>
          </w:p>
          <w:p w14:paraId="4581DCAB" w14:textId="77777777" w:rsidR="008F1CFB" w:rsidRPr="007C3E78" w:rsidRDefault="008F1CFB" w:rsidP="001342A2">
            <w:pPr>
              <w:jc w:val="both"/>
              <w:rPr>
                <w:sz w:val="22"/>
                <w:szCs w:val="22"/>
                <w:lang w:eastAsia="cs-CZ"/>
              </w:rPr>
            </w:pPr>
            <w:r w:rsidRPr="007C3E78">
              <w:rPr>
                <w:sz w:val="22"/>
                <w:szCs w:val="22"/>
                <w:lang w:eastAsia="cs-CZ"/>
              </w:rPr>
              <w:t>Verejný obstarávateľ porušil § 5 ods. 12 zákona o VO, ak namiesto vyhlásenia nadlimitnej zákazky rozdelil predmet zákazky a realizoval tak napr. dve podlimitné zákazky čím sa vyhol použitiu postupu zadávania nadlimitnej zákazky, resp. ak namiesto vyhlásenia podlimitnej zákazky rozdelil predmet zákazky a realizoval tak napr. 2 zákazky podľa § 9 ods. 9 zákona o VO, čím sa vyhol postupu zadávania podlimitnej zákazky.</w:t>
            </w:r>
          </w:p>
          <w:p w14:paraId="4581DCAC" w14:textId="77777777" w:rsidR="008F1CFB" w:rsidRPr="007C3E78" w:rsidRDefault="008F1CFB" w:rsidP="001342A2">
            <w:pPr>
              <w:jc w:val="both"/>
              <w:rPr>
                <w:sz w:val="22"/>
                <w:szCs w:val="22"/>
                <w:lang w:eastAsia="cs-CZ"/>
              </w:rPr>
            </w:pPr>
          </w:p>
          <w:p w14:paraId="4581DCAD" w14:textId="77777777" w:rsidR="008F1CFB" w:rsidRPr="007C3E78" w:rsidRDefault="008F1CFB" w:rsidP="001342A2">
            <w:pPr>
              <w:jc w:val="both"/>
              <w:rPr>
                <w:sz w:val="22"/>
                <w:szCs w:val="22"/>
                <w:lang w:eastAsia="cs-CZ"/>
              </w:rPr>
            </w:pPr>
            <w:r w:rsidRPr="007C3E78">
              <w:rPr>
                <w:sz w:val="22"/>
                <w:szCs w:val="22"/>
                <w:lang w:eastAsia="cs-CZ"/>
              </w:rPr>
              <w:t>Verejný obstarávateľ porušil § 5 ods. 3  zákona o VO, ak zákazku napr. na dodanie tovaru v nadlimitnom finančnom objeme zahrnul do podlimitnej zákazky na realizáciu stavebných prác, pričom dodávka predmetného tovaru by nebola nevyhnutná k realizácii týchto stavebných prác.</w:t>
            </w:r>
          </w:p>
          <w:p w14:paraId="4581DCAE" w14:textId="77777777" w:rsidR="00A57075" w:rsidRPr="007C3E78" w:rsidRDefault="00A57075" w:rsidP="001342A2">
            <w:pPr>
              <w:jc w:val="both"/>
              <w:rPr>
                <w:sz w:val="22"/>
                <w:szCs w:val="22"/>
                <w:lang w:eastAsia="cs-CZ"/>
              </w:rPr>
            </w:pPr>
          </w:p>
          <w:p w14:paraId="4581DCAF" w14:textId="77777777" w:rsidR="00A57075" w:rsidRPr="007C3E78" w:rsidRDefault="00A57075" w:rsidP="001342A2">
            <w:pPr>
              <w:jc w:val="both"/>
              <w:rPr>
                <w:sz w:val="22"/>
                <w:szCs w:val="22"/>
                <w:lang w:eastAsia="cs-CZ"/>
              </w:rPr>
            </w:pPr>
            <w:r w:rsidRPr="007C3E78">
              <w:rPr>
                <w:sz w:val="22"/>
                <w:szCs w:val="22"/>
                <w:lang w:eastAsia="cs-CZ"/>
              </w:rPr>
              <w:t>Nedovolené spojenie nesúvisiacich tovarov alebo služieb do jedného postupu verejného obstarávania (pričom zákazka nie je rozdelená na časti), čo môže obmedziť hospodársku súťaž a mať za následok nízky počet predložených ponúk.</w:t>
            </w:r>
          </w:p>
          <w:p w14:paraId="4581DCB0" w14:textId="77777777" w:rsidR="008F1CFB" w:rsidRPr="007C3E78" w:rsidRDefault="008F1CFB" w:rsidP="007C3E78">
            <w:pPr>
              <w:rPr>
                <w:sz w:val="22"/>
                <w:szCs w:val="22"/>
                <w:lang w:eastAsia="cs-CZ"/>
              </w:rPr>
            </w:pPr>
          </w:p>
        </w:tc>
        <w:tc>
          <w:tcPr>
            <w:tcW w:w="3260" w:type="dxa"/>
            <w:shd w:val="clear" w:color="auto" w:fill="auto"/>
          </w:tcPr>
          <w:p w14:paraId="4581DCB1" w14:textId="77777777" w:rsidR="008F1CFB" w:rsidRPr="007C3E78" w:rsidRDefault="008F1CFB" w:rsidP="007C3E78">
            <w:pPr>
              <w:rPr>
                <w:sz w:val="22"/>
                <w:szCs w:val="22"/>
                <w:lang w:eastAsia="cs-CZ"/>
              </w:rPr>
            </w:pPr>
            <w:r w:rsidRPr="007C3E78">
              <w:rPr>
                <w:sz w:val="22"/>
                <w:szCs w:val="22"/>
                <w:lang w:eastAsia="cs-CZ"/>
              </w:rPr>
              <w:t>100 %  - vzťahuje sa na každú z rozdelených zákaziek</w:t>
            </w:r>
          </w:p>
          <w:p w14:paraId="4581DCB2" w14:textId="77777777" w:rsidR="008F1CFB" w:rsidRPr="007C3E78" w:rsidRDefault="008F1CFB" w:rsidP="007C3E78">
            <w:pPr>
              <w:rPr>
                <w:sz w:val="22"/>
                <w:szCs w:val="22"/>
                <w:lang w:eastAsia="cs-CZ"/>
              </w:rPr>
            </w:pPr>
          </w:p>
          <w:p w14:paraId="4581DCB3" w14:textId="77777777" w:rsidR="008F1CFB" w:rsidRPr="007C3E78" w:rsidRDefault="008F1CFB" w:rsidP="007C3E78">
            <w:pPr>
              <w:rPr>
                <w:sz w:val="22"/>
                <w:szCs w:val="22"/>
                <w:lang w:eastAsia="cs-CZ"/>
              </w:rPr>
            </w:pPr>
            <w:r w:rsidRPr="007C3E78">
              <w:rPr>
                <w:sz w:val="22"/>
                <w:szCs w:val="22"/>
                <w:lang w:eastAsia="cs-CZ"/>
              </w:rPr>
              <w:t>25 % v prípade zákaziek v rámci ktorých bol obídený postup zadávania nadlimitnej zákazky (a teda v rámci nich nebolo zverejnené oznámenie o vyhlásení VO v úradnom vestníku EÚ), ale zadávanie zákazky bolo korektne zverejnené vo vestníku ÚVO. Uplatňuje sa na každú z rozdelených zákaziek</w:t>
            </w:r>
          </w:p>
          <w:p w14:paraId="4581DCB4" w14:textId="77777777" w:rsidR="00FB0047" w:rsidRPr="007C3E78" w:rsidRDefault="00FB0047" w:rsidP="007C3E78">
            <w:pPr>
              <w:rPr>
                <w:sz w:val="22"/>
                <w:szCs w:val="22"/>
                <w:lang w:eastAsia="cs-CZ"/>
              </w:rPr>
            </w:pPr>
          </w:p>
          <w:p w14:paraId="4581DCB5" w14:textId="77777777" w:rsidR="00FB0047" w:rsidRPr="007C3E78" w:rsidRDefault="00FB0047" w:rsidP="00FB0047">
            <w:pPr>
              <w:rPr>
                <w:sz w:val="22"/>
                <w:szCs w:val="22"/>
                <w:lang w:eastAsia="cs-CZ"/>
              </w:rPr>
            </w:pPr>
            <w:r w:rsidRPr="007C3E78">
              <w:rPr>
                <w:sz w:val="22"/>
                <w:szCs w:val="22"/>
                <w:lang w:eastAsia="cs-CZ"/>
              </w:rPr>
              <w:t xml:space="preserve">25% v prípade, ak bol obídený postup zadávania nadlimitnej alebo podlimitnej zákazky v dôsledku zahrnutia takej dodávky tovaru alebo poskytnutých služieb, ktoré nie sú nevyhnutné pri plnení zákazky na stavebné práce do PHZ. </w:t>
            </w:r>
          </w:p>
          <w:p w14:paraId="4581DCB6" w14:textId="77777777" w:rsidR="00FB0047" w:rsidRPr="007C3E78" w:rsidRDefault="00FB0047" w:rsidP="00FB0047">
            <w:pPr>
              <w:rPr>
                <w:sz w:val="22"/>
                <w:szCs w:val="22"/>
                <w:lang w:eastAsia="cs-CZ"/>
              </w:rPr>
            </w:pPr>
          </w:p>
          <w:p w14:paraId="4581DCB7" w14:textId="77777777" w:rsidR="00FB0047" w:rsidRPr="007C3E78" w:rsidRDefault="00FB0047" w:rsidP="00FB0047">
            <w:pPr>
              <w:rPr>
                <w:sz w:val="22"/>
                <w:szCs w:val="22"/>
                <w:lang w:eastAsia="cs-CZ"/>
              </w:rPr>
            </w:pPr>
            <w:r w:rsidRPr="007C3E78">
              <w:rPr>
                <w:sz w:val="22"/>
                <w:szCs w:val="22"/>
                <w:lang w:eastAsia="cs-CZ"/>
              </w:rPr>
              <w:t xml:space="preserve">10% - v ostatných prípadoch nedovoleného spájania rôznorodých zákaziek   </w:t>
            </w:r>
          </w:p>
        </w:tc>
      </w:tr>
      <w:tr w:rsidR="008F1CFB" w:rsidRPr="007C3E78" w14:paraId="4581DCC5" w14:textId="77777777" w:rsidTr="00A91AEF">
        <w:tc>
          <w:tcPr>
            <w:tcW w:w="675" w:type="dxa"/>
            <w:shd w:val="clear" w:color="auto" w:fill="auto"/>
            <w:vAlign w:val="center"/>
          </w:tcPr>
          <w:p w14:paraId="4581DCB9" w14:textId="77777777" w:rsidR="008F1CFB" w:rsidRPr="007C3E78" w:rsidRDefault="008F1CFB" w:rsidP="00A91AEF">
            <w:pPr>
              <w:jc w:val="center"/>
              <w:rPr>
                <w:sz w:val="22"/>
                <w:szCs w:val="22"/>
                <w:lang w:eastAsia="cs-CZ"/>
              </w:rPr>
            </w:pPr>
            <w:r w:rsidRPr="007C3E78">
              <w:rPr>
                <w:sz w:val="22"/>
                <w:szCs w:val="22"/>
                <w:lang w:eastAsia="cs-CZ"/>
              </w:rPr>
              <w:t>3</w:t>
            </w:r>
          </w:p>
        </w:tc>
        <w:tc>
          <w:tcPr>
            <w:tcW w:w="3720" w:type="dxa"/>
            <w:shd w:val="clear" w:color="auto" w:fill="auto"/>
          </w:tcPr>
          <w:p w14:paraId="4581DCBA" w14:textId="77777777" w:rsidR="008F1CFB" w:rsidRPr="007C3E78" w:rsidRDefault="008F1CFB" w:rsidP="007C3E78">
            <w:pPr>
              <w:rPr>
                <w:sz w:val="22"/>
                <w:szCs w:val="22"/>
                <w:lang w:eastAsia="cs-CZ"/>
              </w:rPr>
            </w:pPr>
            <w:r w:rsidRPr="007C3E78">
              <w:rPr>
                <w:sz w:val="22"/>
                <w:szCs w:val="22"/>
                <w:lang w:eastAsia="cs-CZ"/>
              </w:rPr>
              <w:t xml:space="preserve">Nedodržanie minimálnej zákonnej lehoty na predkladanie ponúk </w:t>
            </w:r>
          </w:p>
          <w:p w14:paraId="4581DCBB" w14:textId="77777777" w:rsidR="008F1CFB" w:rsidRPr="007C3E78" w:rsidRDefault="008F1CFB" w:rsidP="007C3E78">
            <w:pPr>
              <w:rPr>
                <w:sz w:val="22"/>
                <w:szCs w:val="22"/>
                <w:lang w:eastAsia="cs-CZ"/>
              </w:rPr>
            </w:pPr>
          </w:p>
          <w:p w14:paraId="4581DCBC" w14:textId="77777777" w:rsidR="008F1CFB" w:rsidRPr="007C3E78" w:rsidRDefault="008F1CFB" w:rsidP="007C3E78">
            <w:pPr>
              <w:rPr>
                <w:sz w:val="22"/>
                <w:szCs w:val="22"/>
                <w:lang w:eastAsia="cs-CZ"/>
              </w:rPr>
            </w:pPr>
            <w:r w:rsidRPr="007C3E78">
              <w:rPr>
                <w:sz w:val="22"/>
                <w:szCs w:val="22"/>
                <w:lang w:eastAsia="cs-CZ"/>
              </w:rPr>
              <w:t>Nedodržanie minimálnej zákonnej lehoty na predloženie žiadosti o účasť</w:t>
            </w:r>
            <w:r w:rsidRPr="007C3E78">
              <w:rPr>
                <w:sz w:val="22"/>
                <w:szCs w:val="22"/>
                <w:vertAlign w:val="superscript"/>
                <w:lang w:eastAsia="cs-CZ"/>
              </w:rPr>
              <w:footnoteReference w:id="3"/>
            </w:r>
          </w:p>
        </w:tc>
        <w:tc>
          <w:tcPr>
            <w:tcW w:w="6379" w:type="dxa"/>
            <w:shd w:val="clear" w:color="auto" w:fill="auto"/>
          </w:tcPr>
          <w:p w14:paraId="4581DCBD" w14:textId="77777777" w:rsidR="008F1CFB" w:rsidRPr="007C3E78" w:rsidRDefault="008F1CFB" w:rsidP="001342A2">
            <w:pPr>
              <w:jc w:val="both"/>
              <w:rPr>
                <w:sz w:val="22"/>
                <w:szCs w:val="22"/>
                <w:lang w:eastAsia="cs-CZ"/>
              </w:rPr>
            </w:pPr>
            <w:r w:rsidRPr="007C3E78">
              <w:rPr>
                <w:sz w:val="22"/>
                <w:szCs w:val="22"/>
                <w:lang w:eastAsia="cs-CZ"/>
              </w:rPr>
              <w:lastRenderedPageBreak/>
              <w:t>Lehota na predkladanie ponúk (alebo na predloženie žiadosti o účasť) bola kratšia ako limit ustanovený zákonom</w:t>
            </w:r>
          </w:p>
          <w:p w14:paraId="4581DCBE" w14:textId="77777777" w:rsidR="008F1CFB" w:rsidRPr="007C3E78" w:rsidRDefault="008F1CFB" w:rsidP="001342A2">
            <w:pPr>
              <w:jc w:val="both"/>
              <w:rPr>
                <w:sz w:val="22"/>
                <w:szCs w:val="22"/>
                <w:lang w:eastAsia="cs-CZ"/>
              </w:rPr>
            </w:pPr>
          </w:p>
          <w:p w14:paraId="4581DCBF" w14:textId="77777777" w:rsidR="008F1CFB" w:rsidRPr="007C3E78" w:rsidRDefault="008F1CFB" w:rsidP="001342A2">
            <w:pPr>
              <w:jc w:val="both"/>
              <w:rPr>
                <w:sz w:val="22"/>
                <w:szCs w:val="22"/>
                <w:lang w:eastAsia="cs-CZ"/>
              </w:rPr>
            </w:pPr>
            <w:r w:rsidRPr="007C3E78">
              <w:rPr>
                <w:sz w:val="22"/>
                <w:szCs w:val="22"/>
                <w:lang w:eastAsia="cs-CZ"/>
              </w:rPr>
              <w:t>Verejný obstarávateľ skrátil lehotu na predloženie ponúk v zmysle § 51 ods. 1 písm. b), avšak z dôvodu nekorektného zverejnenia predbežného oznámenia nebol oprávnený na toto skrátenie</w:t>
            </w:r>
          </w:p>
        </w:tc>
        <w:tc>
          <w:tcPr>
            <w:tcW w:w="3260" w:type="dxa"/>
            <w:shd w:val="clear" w:color="auto" w:fill="auto"/>
          </w:tcPr>
          <w:p w14:paraId="4581DCC0" w14:textId="77777777" w:rsidR="008F1CFB" w:rsidRPr="007C3E78" w:rsidRDefault="008F1CFB" w:rsidP="007C3E78">
            <w:pPr>
              <w:rPr>
                <w:sz w:val="22"/>
                <w:szCs w:val="22"/>
                <w:lang w:eastAsia="cs-CZ"/>
              </w:rPr>
            </w:pPr>
            <w:r w:rsidRPr="007C3E78">
              <w:rPr>
                <w:sz w:val="22"/>
                <w:szCs w:val="22"/>
                <w:lang w:eastAsia="cs-CZ"/>
              </w:rPr>
              <w:lastRenderedPageBreak/>
              <w:t xml:space="preserve">25 % v prípade, že skrátenie lehoty bolo rovné alebo väčšie </w:t>
            </w:r>
            <w:r w:rsidRPr="007C3E78">
              <w:rPr>
                <w:sz w:val="22"/>
                <w:szCs w:val="22"/>
                <w:lang w:eastAsia="cs-CZ"/>
              </w:rPr>
              <w:lastRenderedPageBreak/>
              <w:t>ako 50 % zo zákonnej lehoty</w:t>
            </w:r>
          </w:p>
          <w:p w14:paraId="4581DCC1" w14:textId="77777777" w:rsidR="008F1CFB" w:rsidRPr="007C3E78" w:rsidRDefault="008F1CFB" w:rsidP="007C3E78">
            <w:pPr>
              <w:rPr>
                <w:sz w:val="22"/>
                <w:szCs w:val="22"/>
                <w:lang w:eastAsia="cs-CZ"/>
              </w:rPr>
            </w:pPr>
          </w:p>
          <w:p w14:paraId="4581DCC2" w14:textId="77777777" w:rsidR="008F1CFB" w:rsidRPr="007C3E78" w:rsidRDefault="008F1CFB" w:rsidP="007C3E78">
            <w:pPr>
              <w:rPr>
                <w:sz w:val="22"/>
                <w:szCs w:val="22"/>
                <w:lang w:eastAsia="cs-CZ"/>
              </w:rPr>
            </w:pPr>
            <w:r w:rsidRPr="007C3E78">
              <w:rPr>
                <w:sz w:val="22"/>
                <w:szCs w:val="22"/>
                <w:lang w:eastAsia="cs-CZ"/>
              </w:rPr>
              <w:t>10 % v prípade že toto skrátenie bolo rovné alebo väčšie ako 30 % zo zákonnej lehoty</w:t>
            </w:r>
          </w:p>
          <w:p w14:paraId="4581DCC3" w14:textId="77777777" w:rsidR="008F1CFB" w:rsidRPr="007C3E78" w:rsidRDefault="008F1CFB" w:rsidP="007C3E78">
            <w:pPr>
              <w:rPr>
                <w:sz w:val="22"/>
                <w:szCs w:val="22"/>
                <w:lang w:eastAsia="cs-CZ"/>
              </w:rPr>
            </w:pPr>
          </w:p>
          <w:p w14:paraId="4581DCC4" w14:textId="1F44F544" w:rsidR="008F1CFB" w:rsidRPr="007C3E78" w:rsidRDefault="008F1CFB" w:rsidP="00CA3EE6">
            <w:pPr>
              <w:rPr>
                <w:sz w:val="22"/>
                <w:szCs w:val="22"/>
                <w:lang w:eastAsia="cs-CZ"/>
              </w:rPr>
            </w:pPr>
            <w:r w:rsidRPr="007C3E78">
              <w:rPr>
                <w:sz w:val="22"/>
                <w:szCs w:val="22"/>
                <w:lang w:eastAsia="cs-CZ"/>
              </w:rPr>
              <w:t xml:space="preserve">5 % v prípade akéhokoľvek iného skrátenia lehôt (je možné znížiť až na hodnotu 2%, pokiaľ sa má za to, že povaha a závažnosť nedostatku neopodstatňuje uplatnenie 5% </w:t>
            </w:r>
            <w:del w:id="3" w:author="Maroš Varsányi" w:date="2017-12-22T10:26:00Z">
              <w:r w:rsidRPr="007C3E78">
                <w:rPr>
                  <w:sz w:val="22"/>
                  <w:szCs w:val="22"/>
                  <w:lang w:eastAsia="cs-CZ"/>
                </w:rPr>
                <w:delText>korekcie.</w:delText>
              </w:r>
            </w:del>
            <w:ins w:id="4" w:author="Maroš Varsányi" w:date="2017-12-22T10:26:00Z">
              <w:r w:rsidR="00CA3EE6">
                <w:rPr>
                  <w:sz w:val="22"/>
                  <w:szCs w:val="22"/>
                  <w:lang w:eastAsia="cs-CZ"/>
                </w:rPr>
                <w:t>finančná oprava</w:t>
              </w:r>
              <w:r w:rsidRPr="007C3E78">
                <w:rPr>
                  <w:sz w:val="22"/>
                  <w:szCs w:val="22"/>
                  <w:lang w:eastAsia="cs-CZ"/>
                </w:rPr>
                <w:t>.</w:t>
              </w:r>
            </w:ins>
          </w:p>
        </w:tc>
      </w:tr>
      <w:tr w:rsidR="008F1CFB" w:rsidRPr="007C3E78" w14:paraId="4581DCD1" w14:textId="77777777" w:rsidTr="00A91AEF">
        <w:tc>
          <w:tcPr>
            <w:tcW w:w="675" w:type="dxa"/>
            <w:shd w:val="clear" w:color="auto" w:fill="auto"/>
            <w:vAlign w:val="center"/>
          </w:tcPr>
          <w:p w14:paraId="4581DCC6" w14:textId="77777777" w:rsidR="008F1CFB" w:rsidRPr="007C3E78" w:rsidRDefault="008F1CFB" w:rsidP="00A91AEF">
            <w:pPr>
              <w:jc w:val="center"/>
              <w:rPr>
                <w:sz w:val="22"/>
                <w:szCs w:val="22"/>
                <w:lang w:eastAsia="cs-CZ"/>
              </w:rPr>
            </w:pPr>
            <w:r w:rsidRPr="007C3E78">
              <w:rPr>
                <w:sz w:val="22"/>
                <w:szCs w:val="22"/>
                <w:lang w:eastAsia="cs-CZ"/>
              </w:rPr>
              <w:lastRenderedPageBreak/>
              <w:t>4</w:t>
            </w:r>
          </w:p>
        </w:tc>
        <w:tc>
          <w:tcPr>
            <w:tcW w:w="3720" w:type="dxa"/>
            <w:shd w:val="clear" w:color="auto" w:fill="auto"/>
          </w:tcPr>
          <w:p w14:paraId="4581DCC7" w14:textId="77777777" w:rsidR="008F1CFB" w:rsidRPr="007C3E78" w:rsidRDefault="008F1CFB" w:rsidP="007C3E78">
            <w:pPr>
              <w:rPr>
                <w:sz w:val="22"/>
                <w:szCs w:val="22"/>
                <w:lang w:eastAsia="cs-CZ"/>
              </w:rPr>
            </w:pPr>
            <w:r w:rsidRPr="007C3E78">
              <w:rPr>
                <w:sz w:val="22"/>
                <w:szCs w:val="22"/>
                <w:lang w:eastAsia="cs-CZ"/>
              </w:rPr>
              <w:t>Stanovenie lehoty na prijímanie žiadostí o súťažné podklady (vzťahuje sa pre verejnú súťaž, súťaž návrhov alebo podlimitných zákaziek)</w:t>
            </w:r>
          </w:p>
        </w:tc>
        <w:tc>
          <w:tcPr>
            <w:tcW w:w="6379" w:type="dxa"/>
            <w:shd w:val="clear" w:color="auto" w:fill="auto"/>
          </w:tcPr>
          <w:p w14:paraId="4581DCC8" w14:textId="77777777" w:rsidR="008F1CFB" w:rsidRPr="007C3E78" w:rsidRDefault="008F1CFB" w:rsidP="001342A2">
            <w:pPr>
              <w:jc w:val="both"/>
              <w:rPr>
                <w:sz w:val="22"/>
                <w:szCs w:val="22"/>
                <w:lang w:eastAsia="cs-CZ"/>
              </w:rPr>
            </w:pPr>
            <w:r w:rsidRPr="007C3E78">
              <w:rPr>
                <w:sz w:val="22"/>
                <w:szCs w:val="22"/>
                <w:lang w:eastAsia="cs-CZ"/>
              </w:rPr>
              <w:t>Lehota stanovená na prijímanie žiadostí o súťažné podklady  je neprimerane krátka v porovnaní s lehotou na predkladanie ponúk, čím sa vytvára neopodstatnená prekážka k otvorenej súťaži vo verejnom obstarávaní.</w:t>
            </w:r>
          </w:p>
          <w:p w14:paraId="4581DCC9" w14:textId="77777777" w:rsidR="008F1CFB" w:rsidRPr="007C3E78" w:rsidRDefault="008F1CFB" w:rsidP="001342A2">
            <w:pPr>
              <w:jc w:val="both"/>
              <w:rPr>
                <w:sz w:val="22"/>
                <w:szCs w:val="22"/>
                <w:lang w:eastAsia="cs-CZ"/>
              </w:rPr>
            </w:pPr>
          </w:p>
          <w:p w14:paraId="4581DCCA" w14:textId="6F338D46" w:rsidR="008F1CFB" w:rsidRPr="007C3E78" w:rsidRDefault="008F1CFB" w:rsidP="00CA3EE6">
            <w:pPr>
              <w:jc w:val="both"/>
              <w:rPr>
                <w:sz w:val="22"/>
                <w:szCs w:val="22"/>
                <w:lang w:eastAsia="cs-CZ"/>
              </w:rPr>
            </w:pPr>
            <w:r w:rsidRPr="007C3E78">
              <w:rPr>
                <w:sz w:val="22"/>
                <w:szCs w:val="22"/>
                <w:lang w:eastAsia="cs-CZ"/>
              </w:rPr>
              <w:t xml:space="preserve">Základná sadzba </w:t>
            </w:r>
            <w:del w:id="5" w:author="Maroš Varsányi" w:date="2017-12-22T10:26:00Z">
              <w:r w:rsidRPr="007C3E78">
                <w:rPr>
                  <w:sz w:val="22"/>
                  <w:szCs w:val="22"/>
                  <w:lang w:eastAsia="cs-CZ"/>
                </w:rPr>
                <w:delText>korekcie</w:delText>
              </w:r>
            </w:del>
            <w:ins w:id="6" w:author="Maroš Varsányi" w:date="2017-12-22T10:26:00Z">
              <w:r w:rsidR="00CA3EE6">
                <w:rPr>
                  <w:sz w:val="22"/>
                  <w:szCs w:val="22"/>
                  <w:lang w:eastAsia="cs-CZ"/>
                </w:rPr>
                <w:t>finančnej opravy</w:t>
              </w:r>
            </w:ins>
            <w:r w:rsidR="00CA3EE6" w:rsidRPr="007C3E78">
              <w:rPr>
                <w:sz w:val="22"/>
                <w:szCs w:val="22"/>
                <w:lang w:eastAsia="cs-CZ"/>
              </w:rPr>
              <w:t xml:space="preserve"> </w:t>
            </w:r>
            <w:r w:rsidRPr="007C3E78">
              <w:rPr>
                <w:sz w:val="22"/>
                <w:szCs w:val="22"/>
                <w:lang w:eastAsia="cs-CZ"/>
              </w:rPr>
              <w:t xml:space="preserve">je uvedená v stĺpci „Výška finančnej </w:t>
            </w:r>
            <w:del w:id="7" w:author="Maroš Varsányi" w:date="2017-12-22T10:26:00Z">
              <w:r w:rsidRPr="007C3E78">
                <w:rPr>
                  <w:sz w:val="22"/>
                  <w:szCs w:val="22"/>
                  <w:lang w:eastAsia="cs-CZ"/>
                </w:rPr>
                <w:delText>korekcie</w:delText>
              </w:r>
            </w:del>
            <w:ins w:id="8" w:author="Maroš Varsányi" w:date="2017-12-22T10:26:00Z">
              <w:r w:rsidR="00CA3EE6">
                <w:rPr>
                  <w:sz w:val="22"/>
                  <w:szCs w:val="22"/>
                  <w:lang w:eastAsia="cs-CZ"/>
                </w:rPr>
                <w:t>opravy</w:t>
              </w:r>
            </w:ins>
            <w:r w:rsidRPr="007C3E78">
              <w:rPr>
                <w:sz w:val="22"/>
                <w:szCs w:val="22"/>
                <w:lang w:eastAsia="cs-CZ"/>
              </w:rPr>
              <w:t xml:space="preserve">“, pričom konečnú sadzbu </w:t>
            </w:r>
            <w:del w:id="9" w:author="Maroš Varsányi" w:date="2017-12-22T10:26:00Z">
              <w:r w:rsidRPr="007C3E78">
                <w:rPr>
                  <w:sz w:val="22"/>
                  <w:szCs w:val="22"/>
                  <w:lang w:eastAsia="cs-CZ"/>
                </w:rPr>
                <w:delText>korekcie</w:delText>
              </w:r>
            </w:del>
            <w:ins w:id="10" w:author="Maroš Varsányi" w:date="2017-12-22T10:26:00Z">
              <w:r w:rsidR="00CA3EE6">
                <w:rPr>
                  <w:sz w:val="22"/>
                  <w:szCs w:val="22"/>
                  <w:lang w:eastAsia="cs-CZ"/>
                </w:rPr>
                <w:t>finančnej opravy</w:t>
              </w:r>
            </w:ins>
            <w:r w:rsidR="00CA3EE6" w:rsidRPr="007C3E78">
              <w:rPr>
                <w:sz w:val="22"/>
                <w:szCs w:val="22"/>
                <w:lang w:eastAsia="cs-CZ"/>
              </w:rPr>
              <w:t xml:space="preserve"> </w:t>
            </w:r>
            <w:r w:rsidRPr="007C3E78">
              <w:rPr>
                <w:sz w:val="22"/>
                <w:szCs w:val="22"/>
                <w:lang w:eastAsia="cs-CZ"/>
              </w:rPr>
              <w:t xml:space="preserve">je potrebné určiť na individuálnej báze (prípad od prípadu). Pri určovaní výšky </w:t>
            </w:r>
            <w:del w:id="11" w:author="Maroš Varsányi" w:date="2017-12-22T10:26:00Z">
              <w:r w:rsidRPr="007C3E78">
                <w:rPr>
                  <w:sz w:val="22"/>
                  <w:szCs w:val="22"/>
                  <w:lang w:eastAsia="cs-CZ"/>
                </w:rPr>
                <w:delText>korekcie</w:delText>
              </w:r>
            </w:del>
            <w:ins w:id="12" w:author="Maroš Varsányi" w:date="2017-12-22T10:26:00Z">
              <w:r w:rsidR="00CA3EE6">
                <w:rPr>
                  <w:sz w:val="22"/>
                  <w:szCs w:val="22"/>
                  <w:lang w:eastAsia="cs-CZ"/>
                </w:rPr>
                <w:t>finančnej opravy</w:t>
              </w:r>
            </w:ins>
            <w:r w:rsidR="00CA3EE6" w:rsidRPr="007C3E78">
              <w:rPr>
                <w:sz w:val="22"/>
                <w:szCs w:val="22"/>
                <w:lang w:eastAsia="cs-CZ"/>
              </w:rPr>
              <w:t xml:space="preserve"> </w:t>
            </w:r>
            <w:r w:rsidRPr="007C3E78">
              <w:rPr>
                <w:sz w:val="22"/>
                <w:szCs w:val="22"/>
                <w:lang w:eastAsia="cs-CZ"/>
              </w:rPr>
              <w:t>je možné brať v úvahu zmierňujúce faktory vzťahujúce sa k špecifickosti a komplexnosti zákazky (administratívne zaťaženie, ťažkosti spočívajúce v doručení súťažných podkladov)</w:t>
            </w:r>
          </w:p>
        </w:tc>
        <w:tc>
          <w:tcPr>
            <w:tcW w:w="3260" w:type="dxa"/>
            <w:shd w:val="clear" w:color="auto" w:fill="auto"/>
          </w:tcPr>
          <w:p w14:paraId="4581DCCB" w14:textId="77777777" w:rsidR="008F1CFB" w:rsidRPr="007C3E78" w:rsidRDefault="008F1CFB" w:rsidP="007C3E78">
            <w:pPr>
              <w:rPr>
                <w:sz w:val="22"/>
                <w:szCs w:val="22"/>
                <w:lang w:eastAsia="cs-CZ"/>
              </w:rPr>
            </w:pPr>
            <w:r w:rsidRPr="007C3E78">
              <w:rPr>
                <w:sz w:val="22"/>
                <w:szCs w:val="22"/>
                <w:lang w:eastAsia="cs-CZ"/>
              </w:rPr>
              <w:t>25 % v prípade, ak lehota na prijímanie žiadostí o súťažné podklady je menej ako 50 % lehoty na predloženie ponúk (v súlade s príslušnými ustanoveniami)</w:t>
            </w:r>
          </w:p>
          <w:p w14:paraId="4581DCCC" w14:textId="77777777" w:rsidR="008F1CFB" w:rsidRPr="007C3E78" w:rsidRDefault="008F1CFB" w:rsidP="007C3E78">
            <w:pPr>
              <w:rPr>
                <w:sz w:val="22"/>
                <w:szCs w:val="22"/>
                <w:lang w:eastAsia="cs-CZ"/>
              </w:rPr>
            </w:pPr>
          </w:p>
          <w:p w14:paraId="4581DCCD" w14:textId="77777777" w:rsidR="008F1CFB" w:rsidRPr="007C3E78" w:rsidRDefault="008F1CFB" w:rsidP="007C3E78">
            <w:pPr>
              <w:rPr>
                <w:sz w:val="22"/>
                <w:szCs w:val="22"/>
                <w:lang w:eastAsia="cs-CZ"/>
              </w:rPr>
            </w:pPr>
            <w:r w:rsidRPr="007C3E78">
              <w:rPr>
                <w:sz w:val="22"/>
                <w:szCs w:val="22"/>
                <w:lang w:eastAsia="cs-CZ"/>
              </w:rPr>
              <w:t>10 % v prípade, ak lehota na prijímanie žiadostí o súťažné podklady je menej ako 60 % lehoty na predloženie ponúk (v súlade s príslušnými ustanoveniami)</w:t>
            </w:r>
          </w:p>
          <w:p w14:paraId="4581DCCE" w14:textId="77777777" w:rsidR="008F1CFB" w:rsidRPr="007C3E78" w:rsidRDefault="008F1CFB" w:rsidP="007C3E78">
            <w:pPr>
              <w:rPr>
                <w:sz w:val="22"/>
                <w:szCs w:val="22"/>
                <w:lang w:eastAsia="cs-CZ"/>
              </w:rPr>
            </w:pPr>
          </w:p>
          <w:p w14:paraId="4581DCCF" w14:textId="77777777" w:rsidR="008F1CFB" w:rsidRPr="007C3E78" w:rsidRDefault="008F1CFB" w:rsidP="007C3E78">
            <w:pPr>
              <w:rPr>
                <w:sz w:val="22"/>
                <w:szCs w:val="22"/>
                <w:lang w:eastAsia="cs-CZ"/>
              </w:rPr>
            </w:pPr>
            <w:r w:rsidRPr="007C3E78">
              <w:rPr>
                <w:sz w:val="22"/>
                <w:szCs w:val="22"/>
                <w:lang w:eastAsia="cs-CZ"/>
              </w:rPr>
              <w:t xml:space="preserve">5 % v prípade, ak lehota na prijímanie žiadostí o súťažné podklady je menej ako 80 % lehoty na predloženie ponúk (v súlade s príslušnými </w:t>
            </w:r>
            <w:r w:rsidRPr="007C3E78">
              <w:rPr>
                <w:sz w:val="22"/>
                <w:szCs w:val="22"/>
                <w:lang w:eastAsia="cs-CZ"/>
              </w:rPr>
              <w:lastRenderedPageBreak/>
              <w:t>ustanoveniami)</w:t>
            </w:r>
          </w:p>
          <w:p w14:paraId="4581DCD0" w14:textId="77777777" w:rsidR="008F1CFB" w:rsidRPr="007C3E78" w:rsidRDefault="008F1CFB" w:rsidP="007C3E78">
            <w:pPr>
              <w:rPr>
                <w:sz w:val="22"/>
                <w:szCs w:val="22"/>
                <w:lang w:eastAsia="cs-CZ"/>
              </w:rPr>
            </w:pPr>
          </w:p>
        </w:tc>
      </w:tr>
      <w:tr w:rsidR="008F1CFB" w:rsidRPr="007C3E78" w14:paraId="4581DCD9" w14:textId="77777777" w:rsidTr="00A91AEF">
        <w:tc>
          <w:tcPr>
            <w:tcW w:w="675" w:type="dxa"/>
            <w:shd w:val="clear" w:color="auto" w:fill="auto"/>
            <w:vAlign w:val="center"/>
          </w:tcPr>
          <w:p w14:paraId="4581DCD2" w14:textId="77777777" w:rsidR="008F1CFB" w:rsidRPr="007C3E78" w:rsidRDefault="008F1CFB" w:rsidP="00A91AEF">
            <w:pPr>
              <w:jc w:val="center"/>
              <w:rPr>
                <w:sz w:val="22"/>
                <w:szCs w:val="22"/>
                <w:lang w:eastAsia="cs-CZ"/>
              </w:rPr>
            </w:pPr>
            <w:r w:rsidRPr="007C3E78">
              <w:rPr>
                <w:sz w:val="22"/>
                <w:szCs w:val="22"/>
                <w:lang w:eastAsia="cs-CZ"/>
              </w:rPr>
              <w:lastRenderedPageBreak/>
              <w:t>5</w:t>
            </w:r>
          </w:p>
        </w:tc>
        <w:tc>
          <w:tcPr>
            <w:tcW w:w="3720" w:type="dxa"/>
            <w:shd w:val="clear" w:color="auto" w:fill="auto"/>
          </w:tcPr>
          <w:p w14:paraId="4581DCD3" w14:textId="77777777" w:rsidR="008F1CFB" w:rsidRPr="007C3E78" w:rsidRDefault="008F1CFB" w:rsidP="007C3E78">
            <w:pPr>
              <w:rPr>
                <w:sz w:val="22"/>
                <w:szCs w:val="22"/>
                <w:lang w:eastAsia="cs-CZ"/>
              </w:rPr>
            </w:pPr>
            <w:r w:rsidRPr="007C3E78">
              <w:rPr>
                <w:sz w:val="22"/>
                <w:szCs w:val="22"/>
                <w:lang w:eastAsia="cs-CZ"/>
              </w:rPr>
              <w:t>Nedodržanie postupov zverejňovania opravy oznámenia o vyhlásení verejného obstarávania v prípade</w:t>
            </w:r>
          </w:p>
          <w:p w14:paraId="4581DCD4" w14:textId="77777777" w:rsidR="008F1CFB" w:rsidRPr="007C3E78" w:rsidRDefault="008F1CFB" w:rsidP="008F1CFB">
            <w:pPr>
              <w:numPr>
                <w:ilvl w:val="0"/>
                <w:numId w:val="29"/>
              </w:numPr>
              <w:jc w:val="both"/>
              <w:rPr>
                <w:sz w:val="22"/>
                <w:szCs w:val="22"/>
                <w:lang w:eastAsia="cs-CZ"/>
              </w:rPr>
            </w:pPr>
            <w:r w:rsidRPr="007C3E78">
              <w:rPr>
                <w:sz w:val="22"/>
                <w:szCs w:val="22"/>
                <w:lang w:eastAsia="cs-CZ"/>
              </w:rPr>
              <w:t>predĺženia lehoty na predkladanie ponúk</w:t>
            </w:r>
          </w:p>
          <w:p w14:paraId="4581DCD5" w14:textId="77777777" w:rsidR="008F1CFB" w:rsidRPr="007C3E78" w:rsidRDefault="008F1CFB" w:rsidP="008F1CFB">
            <w:pPr>
              <w:numPr>
                <w:ilvl w:val="0"/>
                <w:numId w:val="29"/>
              </w:numPr>
              <w:jc w:val="both"/>
              <w:rPr>
                <w:sz w:val="22"/>
                <w:szCs w:val="22"/>
                <w:lang w:eastAsia="cs-CZ"/>
              </w:rPr>
            </w:pPr>
            <w:r w:rsidRPr="007C3E78">
              <w:rPr>
                <w:sz w:val="22"/>
                <w:szCs w:val="22"/>
                <w:lang w:eastAsia="cs-CZ"/>
              </w:rPr>
              <w:t>predĺženia lehoty na žiadosti o účasť</w:t>
            </w:r>
            <w:r w:rsidRPr="007C3E78">
              <w:rPr>
                <w:sz w:val="22"/>
                <w:szCs w:val="22"/>
                <w:vertAlign w:val="superscript"/>
                <w:lang w:eastAsia="cs-CZ"/>
              </w:rPr>
              <w:footnoteReference w:id="4"/>
            </w:r>
          </w:p>
        </w:tc>
        <w:tc>
          <w:tcPr>
            <w:tcW w:w="6379" w:type="dxa"/>
            <w:shd w:val="clear" w:color="auto" w:fill="auto"/>
          </w:tcPr>
          <w:p w14:paraId="4581DCD6" w14:textId="77777777" w:rsidR="008F1CFB" w:rsidRPr="007C3E78" w:rsidRDefault="008F1CFB" w:rsidP="001342A2">
            <w:pPr>
              <w:jc w:val="both"/>
              <w:rPr>
                <w:sz w:val="22"/>
                <w:szCs w:val="22"/>
                <w:lang w:eastAsia="cs-CZ"/>
              </w:rPr>
            </w:pPr>
            <w:r w:rsidRPr="007C3E78">
              <w:rPr>
                <w:sz w:val="22"/>
                <w:szCs w:val="22"/>
                <w:lang w:eastAsia="cs-CZ"/>
              </w:rPr>
              <w:t>Lehota na predkladanie ponúk (alebo lehota na predloženie žiadosti o účasť) bola predĺžená, pričom verejný obstarávateľ nezverejnil túto skutočnosť formou redakčnej opravy v Úradnom vestníku EÚ/vo vestníku VO</w:t>
            </w:r>
          </w:p>
        </w:tc>
        <w:tc>
          <w:tcPr>
            <w:tcW w:w="3260" w:type="dxa"/>
            <w:shd w:val="clear" w:color="auto" w:fill="auto"/>
          </w:tcPr>
          <w:p w14:paraId="4581DCD7" w14:textId="77777777" w:rsidR="008F1CFB" w:rsidRPr="007C3E78" w:rsidRDefault="008F1CFB" w:rsidP="007C3E78">
            <w:pPr>
              <w:rPr>
                <w:sz w:val="22"/>
                <w:szCs w:val="22"/>
                <w:lang w:eastAsia="cs-CZ"/>
              </w:rPr>
            </w:pPr>
            <w:r w:rsidRPr="007C3E78">
              <w:rPr>
                <w:sz w:val="22"/>
                <w:szCs w:val="22"/>
                <w:lang w:eastAsia="cs-CZ"/>
              </w:rPr>
              <w:t xml:space="preserve">10 % </w:t>
            </w:r>
          </w:p>
          <w:p w14:paraId="4581DCD8" w14:textId="77777777" w:rsidR="008F1CFB" w:rsidRPr="007C3E78" w:rsidRDefault="008F1CFB" w:rsidP="007C3E78">
            <w:pPr>
              <w:rPr>
                <w:sz w:val="22"/>
                <w:szCs w:val="22"/>
                <w:lang w:eastAsia="cs-CZ"/>
              </w:rPr>
            </w:pPr>
            <w:r w:rsidRPr="007C3E78">
              <w:rPr>
                <w:sz w:val="22"/>
                <w:szCs w:val="22"/>
                <w:lang w:eastAsia="cs-CZ"/>
              </w:rPr>
              <w:t>táto sadzba môže byť znížená na 5 % podľa závažnosti</w:t>
            </w:r>
          </w:p>
        </w:tc>
      </w:tr>
      <w:tr w:rsidR="008F1CFB" w:rsidRPr="007C3E78" w14:paraId="4581DCE0" w14:textId="77777777" w:rsidTr="00A91AEF">
        <w:tc>
          <w:tcPr>
            <w:tcW w:w="675" w:type="dxa"/>
            <w:shd w:val="clear" w:color="auto" w:fill="auto"/>
            <w:vAlign w:val="center"/>
          </w:tcPr>
          <w:p w14:paraId="4581DCDA" w14:textId="77777777" w:rsidR="008F1CFB" w:rsidRPr="007C3E78" w:rsidRDefault="008F1CFB" w:rsidP="00A91AEF">
            <w:pPr>
              <w:jc w:val="center"/>
              <w:rPr>
                <w:sz w:val="22"/>
                <w:szCs w:val="22"/>
                <w:lang w:eastAsia="cs-CZ"/>
              </w:rPr>
            </w:pPr>
            <w:r w:rsidRPr="007C3E78">
              <w:rPr>
                <w:sz w:val="22"/>
                <w:szCs w:val="22"/>
                <w:lang w:eastAsia="cs-CZ"/>
              </w:rPr>
              <w:t>6</w:t>
            </w:r>
          </w:p>
        </w:tc>
        <w:tc>
          <w:tcPr>
            <w:tcW w:w="3720" w:type="dxa"/>
            <w:shd w:val="clear" w:color="auto" w:fill="auto"/>
          </w:tcPr>
          <w:p w14:paraId="4581DCDB" w14:textId="77777777" w:rsidR="008F1CFB" w:rsidRPr="007C3E78" w:rsidRDefault="008F1CFB" w:rsidP="007C3E78">
            <w:pPr>
              <w:rPr>
                <w:sz w:val="22"/>
                <w:szCs w:val="22"/>
                <w:lang w:eastAsia="cs-CZ"/>
              </w:rPr>
            </w:pPr>
            <w:r w:rsidRPr="007C3E78">
              <w:rPr>
                <w:sz w:val="22"/>
                <w:szCs w:val="22"/>
                <w:lang w:eastAsia="cs-CZ"/>
              </w:rPr>
              <w:t>Prípady neoprávňujúce použitie rokovacieho konania so zverejnením</w:t>
            </w:r>
          </w:p>
        </w:tc>
        <w:tc>
          <w:tcPr>
            <w:tcW w:w="6379" w:type="dxa"/>
            <w:shd w:val="clear" w:color="auto" w:fill="auto"/>
          </w:tcPr>
          <w:p w14:paraId="4581DCDC" w14:textId="77777777" w:rsidR="008F1CFB" w:rsidRPr="007C3E78" w:rsidRDefault="008F1CFB" w:rsidP="001342A2">
            <w:pPr>
              <w:jc w:val="both"/>
              <w:rPr>
                <w:sz w:val="22"/>
                <w:szCs w:val="22"/>
                <w:lang w:eastAsia="cs-CZ"/>
              </w:rPr>
            </w:pPr>
            <w:r w:rsidRPr="007C3E78">
              <w:rPr>
                <w:sz w:val="22"/>
                <w:szCs w:val="22"/>
                <w:lang w:eastAsia="cs-CZ"/>
              </w:rPr>
              <w:t>Verejný obstarávateľ zadá zákazku na základe rokovacieho konania so zverejnením, avšak takýto postup nie je oprávnený aplikovať podľa dotknutých ustanovení zákona o VO.</w:t>
            </w:r>
          </w:p>
        </w:tc>
        <w:tc>
          <w:tcPr>
            <w:tcW w:w="3260" w:type="dxa"/>
            <w:shd w:val="clear" w:color="auto" w:fill="auto"/>
          </w:tcPr>
          <w:p w14:paraId="4581DCDD" w14:textId="77777777" w:rsidR="008F1CFB" w:rsidRPr="007C3E78" w:rsidRDefault="008F1CFB" w:rsidP="007C3E78">
            <w:pPr>
              <w:rPr>
                <w:sz w:val="22"/>
                <w:szCs w:val="22"/>
                <w:lang w:eastAsia="cs-CZ"/>
              </w:rPr>
            </w:pPr>
            <w:r w:rsidRPr="007C3E78">
              <w:rPr>
                <w:sz w:val="22"/>
                <w:szCs w:val="22"/>
                <w:lang w:eastAsia="cs-CZ"/>
              </w:rPr>
              <w:t>25 %</w:t>
            </w:r>
          </w:p>
          <w:p w14:paraId="4581DCDE" w14:textId="77777777" w:rsidR="008F1CFB" w:rsidRPr="007C3E78" w:rsidRDefault="008F1CFB" w:rsidP="007C3E78">
            <w:pPr>
              <w:rPr>
                <w:sz w:val="22"/>
                <w:szCs w:val="22"/>
                <w:lang w:eastAsia="cs-CZ"/>
              </w:rPr>
            </w:pPr>
          </w:p>
          <w:p w14:paraId="4581DCDF" w14:textId="77777777" w:rsidR="008F1CFB" w:rsidRPr="007C3E78" w:rsidRDefault="008F1CFB" w:rsidP="007C3E78">
            <w:pPr>
              <w:rPr>
                <w:sz w:val="22"/>
                <w:szCs w:val="22"/>
                <w:lang w:eastAsia="cs-CZ"/>
              </w:rPr>
            </w:pPr>
            <w:r w:rsidRPr="007C3E78">
              <w:rPr>
                <w:sz w:val="22"/>
                <w:szCs w:val="22"/>
                <w:lang w:eastAsia="cs-CZ"/>
              </w:rPr>
              <w:t xml:space="preserve">táto sadzba môže byť znížená </w:t>
            </w:r>
            <w:r w:rsidR="00885C6C" w:rsidRPr="007C3E78">
              <w:rPr>
                <w:sz w:val="22"/>
                <w:szCs w:val="22"/>
                <w:lang w:eastAsia="cs-CZ"/>
              </w:rPr>
              <w:t xml:space="preserve">na </w:t>
            </w:r>
            <w:r w:rsidRPr="007C3E78">
              <w:rPr>
                <w:sz w:val="22"/>
                <w:szCs w:val="22"/>
                <w:lang w:eastAsia="cs-CZ"/>
              </w:rPr>
              <w:t xml:space="preserve">10 % alebo 5 % podľa závažnosti </w:t>
            </w:r>
            <w:r w:rsidRPr="007C3E78" w:rsidDel="005A6F58">
              <w:rPr>
                <w:sz w:val="22"/>
                <w:szCs w:val="22"/>
                <w:lang w:eastAsia="cs-CZ"/>
              </w:rPr>
              <w:t xml:space="preserve"> </w:t>
            </w:r>
          </w:p>
        </w:tc>
      </w:tr>
      <w:tr w:rsidR="008F1CFB" w:rsidRPr="007C3E78" w14:paraId="4581DCE7" w14:textId="77777777" w:rsidTr="00A91AEF">
        <w:tc>
          <w:tcPr>
            <w:tcW w:w="675" w:type="dxa"/>
            <w:shd w:val="clear" w:color="auto" w:fill="auto"/>
            <w:vAlign w:val="center"/>
          </w:tcPr>
          <w:p w14:paraId="4581DCE1" w14:textId="77777777" w:rsidR="008F1CFB" w:rsidRPr="007C3E78" w:rsidRDefault="008F1CFB" w:rsidP="00A91AEF">
            <w:pPr>
              <w:jc w:val="center"/>
              <w:rPr>
                <w:sz w:val="22"/>
                <w:szCs w:val="22"/>
                <w:lang w:eastAsia="cs-CZ"/>
              </w:rPr>
            </w:pPr>
            <w:r w:rsidRPr="007C3E78">
              <w:rPr>
                <w:sz w:val="22"/>
                <w:szCs w:val="22"/>
                <w:lang w:eastAsia="cs-CZ"/>
              </w:rPr>
              <w:t>7</w:t>
            </w:r>
          </w:p>
        </w:tc>
        <w:tc>
          <w:tcPr>
            <w:tcW w:w="3720" w:type="dxa"/>
            <w:shd w:val="clear" w:color="auto" w:fill="auto"/>
          </w:tcPr>
          <w:p w14:paraId="4581DCE2" w14:textId="77777777" w:rsidR="008F1CFB" w:rsidRPr="007C3E78" w:rsidRDefault="008F1CFB" w:rsidP="007C3E78">
            <w:pPr>
              <w:rPr>
                <w:sz w:val="22"/>
                <w:szCs w:val="22"/>
                <w:lang w:eastAsia="cs-CZ"/>
              </w:rPr>
            </w:pPr>
            <w:r w:rsidRPr="007C3E78">
              <w:rPr>
                <w:sz w:val="22"/>
                <w:szCs w:val="22"/>
                <w:lang w:eastAsia="cs-CZ"/>
              </w:rPr>
              <w:t>Zadávanie zákaziek v oblasti obrany a bezpečnosti - nedostatočné zdôvodnenie nezverejnenia zákazky</w:t>
            </w:r>
          </w:p>
        </w:tc>
        <w:tc>
          <w:tcPr>
            <w:tcW w:w="6379" w:type="dxa"/>
            <w:shd w:val="clear" w:color="auto" w:fill="auto"/>
          </w:tcPr>
          <w:p w14:paraId="4581DCE3" w14:textId="77777777" w:rsidR="008F1CFB" w:rsidRPr="007C3E78" w:rsidDel="005A6F58" w:rsidRDefault="008F1CFB" w:rsidP="001342A2">
            <w:pPr>
              <w:jc w:val="both"/>
              <w:rPr>
                <w:sz w:val="22"/>
                <w:szCs w:val="22"/>
                <w:lang w:eastAsia="cs-CZ"/>
              </w:rPr>
            </w:pPr>
            <w:r w:rsidRPr="007C3E78">
              <w:rPr>
                <w:sz w:val="22"/>
                <w:szCs w:val="22"/>
                <w:lang w:eastAsia="cs-CZ"/>
              </w:rPr>
              <w:t>Verejný obstarávateľ zadá zákazku v oblasti obrany a bezpečnosti prostredníctvom súťažného dialógu alebo rokovacieho konania bez zverejnenia bez toho, aby bolo použitie takýchto postupov opodstatnené.</w:t>
            </w:r>
          </w:p>
        </w:tc>
        <w:tc>
          <w:tcPr>
            <w:tcW w:w="3260" w:type="dxa"/>
            <w:shd w:val="clear" w:color="auto" w:fill="auto"/>
          </w:tcPr>
          <w:p w14:paraId="4581DCE4" w14:textId="77777777" w:rsidR="008F1CFB" w:rsidRPr="007C3E78" w:rsidRDefault="008F1CFB" w:rsidP="007C3E78">
            <w:pPr>
              <w:rPr>
                <w:sz w:val="22"/>
                <w:szCs w:val="22"/>
                <w:lang w:eastAsia="cs-CZ"/>
              </w:rPr>
            </w:pPr>
            <w:r w:rsidRPr="007C3E78">
              <w:rPr>
                <w:sz w:val="22"/>
                <w:szCs w:val="22"/>
                <w:lang w:eastAsia="cs-CZ"/>
              </w:rPr>
              <w:t>100 %</w:t>
            </w:r>
          </w:p>
          <w:p w14:paraId="4581DCE5" w14:textId="77777777" w:rsidR="008F1CFB" w:rsidRPr="007C3E78" w:rsidRDefault="008F1CFB" w:rsidP="007C3E78">
            <w:pPr>
              <w:rPr>
                <w:sz w:val="22"/>
                <w:szCs w:val="22"/>
                <w:lang w:eastAsia="cs-CZ"/>
              </w:rPr>
            </w:pPr>
          </w:p>
          <w:p w14:paraId="4581DCE6" w14:textId="77777777" w:rsidR="008F1CFB" w:rsidRPr="007C3E78" w:rsidRDefault="008F1CFB" w:rsidP="007C3E78">
            <w:pPr>
              <w:rPr>
                <w:sz w:val="22"/>
                <w:szCs w:val="22"/>
                <w:lang w:eastAsia="cs-CZ"/>
              </w:rPr>
            </w:pPr>
            <w:r w:rsidRPr="007C3E78">
              <w:rPr>
                <w:sz w:val="22"/>
                <w:szCs w:val="22"/>
                <w:lang w:eastAsia="cs-CZ"/>
              </w:rPr>
              <w:t>táto sadzba môže byť znížená na 25 %, 10 % alebo 5 % podľa závažnosti</w:t>
            </w:r>
          </w:p>
        </w:tc>
      </w:tr>
      <w:tr w:rsidR="008F1CFB" w:rsidRPr="007C3E78" w14:paraId="4581DCF0" w14:textId="77777777" w:rsidTr="00A91AEF">
        <w:tc>
          <w:tcPr>
            <w:tcW w:w="675" w:type="dxa"/>
            <w:shd w:val="clear" w:color="auto" w:fill="auto"/>
            <w:vAlign w:val="center"/>
          </w:tcPr>
          <w:p w14:paraId="4581DCE8" w14:textId="77777777" w:rsidR="008F1CFB" w:rsidRPr="007C3E78" w:rsidRDefault="008F1CFB" w:rsidP="00A91AEF">
            <w:pPr>
              <w:jc w:val="center"/>
              <w:rPr>
                <w:sz w:val="22"/>
                <w:szCs w:val="22"/>
                <w:lang w:eastAsia="cs-CZ"/>
              </w:rPr>
            </w:pPr>
            <w:r w:rsidRPr="007C3E78">
              <w:rPr>
                <w:sz w:val="22"/>
                <w:szCs w:val="22"/>
                <w:lang w:eastAsia="cs-CZ"/>
              </w:rPr>
              <w:t>8</w:t>
            </w:r>
          </w:p>
        </w:tc>
        <w:tc>
          <w:tcPr>
            <w:tcW w:w="3720" w:type="dxa"/>
            <w:shd w:val="clear" w:color="auto" w:fill="auto"/>
          </w:tcPr>
          <w:p w14:paraId="4581DCE9" w14:textId="77777777" w:rsidR="008F1CFB" w:rsidRPr="007C3E78" w:rsidRDefault="008F1CFB" w:rsidP="007C3E78">
            <w:pPr>
              <w:rPr>
                <w:sz w:val="22"/>
                <w:szCs w:val="22"/>
                <w:lang w:eastAsia="cs-CZ"/>
              </w:rPr>
            </w:pPr>
            <w:r w:rsidRPr="007C3E78">
              <w:rPr>
                <w:sz w:val="22"/>
                <w:szCs w:val="22"/>
                <w:lang w:eastAsia="cs-CZ"/>
              </w:rPr>
              <w:t>Neurčenie:</w:t>
            </w:r>
          </w:p>
          <w:p w14:paraId="4581DCEA" w14:textId="77777777" w:rsidR="008F1CFB" w:rsidRPr="007C3E78" w:rsidRDefault="008F1CFB" w:rsidP="008F1CFB">
            <w:pPr>
              <w:numPr>
                <w:ilvl w:val="0"/>
                <w:numId w:val="29"/>
              </w:numPr>
              <w:jc w:val="both"/>
              <w:rPr>
                <w:sz w:val="22"/>
                <w:szCs w:val="22"/>
                <w:lang w:eastAsia="cs-CZ"/>
              </w:rPr>
            </w:pPr>
            <w:r w:rsidRPr="007C3E78">
              <w:rPr>
                <w:sz w:val="22"/>
                <w:szCs w:val="22"/>
                <w:lang w:eastAsia="cs-CZ"/>
              </w:rPr>
              <w:t>podmienok účasti v oznámení,</w:t>
            </w:r>
            <w:r w:rsidRPr="007C3E78">
              <w:rPr>
                <w:sz w:val="22"/>
                <w:szCs w:val="22"/>
              </w:rPr>
              <w:t xml:space="preserve"> </w:t>
            </w:r>
            <w:r w:rsidRPr="007C3E78">
              <w:rPr>
                <w:sz w:val="22"/>
                <w:szCs w:val="22"/>
                <w:lang w:eastAsia="cs-CZ"/>
              </w:rPr>
              <w:t>resp. vo výzve na predkladanie ponúk,</w:t>
            </w:r>
          </w:p>
          <w:p w14:paraId="4581DCEB" w14:textId="77777777" w:rsidR="008F1CFB" w:rsidRPr="007C3E78" w:rsidRDefault="008F1CFB" w:rsidP="008F1CFB">
            <w:pPr>
              <w:numPr>
                <w:ilvl w:val="0"/>
                <w:numId w:val="29"/>
              </w:numPr>
              <w:jc w:val="both"/>
              <w:rPr>
                <w:sz w:val="22"/>
                <w:szCs w:val="22"/>
                <w:lang w:eastAsia="cs-CZ"/>
              </w:rPr>
            </w:pPr>
            <w:r w:rsidRPr="007C3E78">
              <w:rPr>
                <w:sz w:val="22"/>
                <w:szCs w:val="22"/>
                <w:lang w:eastAsia="cs-CZ"/>
              </w:rPr>
              <w:t>kritérií na vyhodnotenie ponúk (a váh kritérií) v oznámení, resp. výzve na predkladanie ponúk alebo v súťažných podkladoch</w:t>
            </w:r>
          </w:p>
        </w:tc>
        <w:tc>
          <w:tcPr>
            <w:tcW w:w="6379" w:type="dxa"/>
            <w:shd w:val="clear" w:color="auto" w:fill="auto"/>
          </w:tcPr>
          <w:p w14:paraId="4581DCEC" w14:textId="77777777" w:rsidR="008F1CFB" w:rsidRPr="007C3E78" w:rsidRDefault="008F1CFB" w:rsidP="001342A2">
            <w:pPr>
              <w:jc w:val="both"/>
              <w:rPr>
                <w:sz w:val="22"/>
                <w:szCs w:val="22"/>
                <w:lang w:eastAsia="cs-CZ"/>
              </w:rPr>
            </w:pPr>
            <w:r w:rsidRPr="007C3E78">
              <w:rPr>
                <w:sz w:val="22"/>
                <w:szCs w:val="22"/>
                <w:lang w:eastAsia="cs-CZ"/>
              </w:rPr>
              <w:t>Podmienky účasti sú uvedené iba v súťažných podkladoch a/alebo podmienky účasti publikované v oznámení nie sú v súlade s podmienkami účasti podľa súťažných podkladoch a/alebo kritériá na vyhodnotenie ponúk, vrátane váhovosti nie sú uvedené v oznámení/súťažných podkladoch a/alebo keď v súťažných podkladoch absentujú pravidlá uplatnenia kritérií, resp. pravidlá uplatnenia kritérií sú upravené nedostatočne, neurčito a pod.“</w:t>
            </w:r>
          </w:p>
        </w:tc>
        <w:tc>
          <w:tcPr>
            <w:tcW w:w="3260" w:type="dxa"/>
            <w:shd w:val="clear" w:color="auto" w:fill="auto"/>
          </w:tcPr>
          <w:p w14:paraId="4581DCED" w14:textId="77777777" w:rsidR="008F1CFB" w:rsidRPr="007C3E78" w:rsidRDefault="008F1CFB" w:rsidP="007C3E78">
            <w:pPr>
              <w:rPr>
                <w:sz w:val="22"/>
                <w:szCs w:val="22"/>
                <w:lang w:eastAsia="cs-CZ"/>
              </w:rPr>
            </w:pPr>
            <w:r w:rsidRPr="007C3E78">
              <w:rPr>
                <w:sz w:val="22"/>
                <w:szCs w:val="22"/>
                <w:lang w:eastAsia="cs-CZ"/>
              </w:rPr>
              <w:t>25 %</w:t>
            </w:r>
          </w:p>
          <w:p w14:paraId="4581DCEE" w14:textId="77777777" w:rsidR="008F1CFB" w:rsidRPr="007C3E78" w:rsidRDefault="008F1CFB" w:rsidP="007C3E78">
            <w:pPr>
              <w:rPr>
                <w:sz w:val="22"/>
                <w:szCs w:val="22"/>
                <w:lang w:eastAsia="cs-CZ"/>
              </w:rPr>
            </w:pPr>
          </w:p>
          <w:p w14:paraId="4581DCEF"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ak podmienky účasti/kritéria na vyhodnotenie ponúk boli uvedené v oznámení (alebo kritériá na vyhodnotenie ponúk v súťažných podkladoch) ale neboli dostatočne opísané.</w:t>
            </w:r>
          </w:p>
        </w:tc>
      </w:tr>
      <w:tr w:rsidR="008F1CFB" w:rsidRPr="007C3E78" w14:paraId="4581DCF7" w14:textId="77777777" w:rsidTr="00A91AEF">
        <w:tc>
          <w:tcPr>
            <w:tcW w:w="675" w:type="dxa"/>
            <w:shd w:val="clear" w:color="auto" w:fill="auto"/>
            <w:vAlign w:val="center"/>
          </w:tcPr>
          <w:p w14:paraId="4581DCF1" w14:textId="77777777" w:rsidR="008F1CFB" w:rsidRPr="007C3E78" w:rsidRDefault="008F1CFB" w:rsidP="00A91AEF">
            <w:pPr>
              <w:jc w:val="center"/>
              <w:rPr>
                <w:sz w:val="22"/>
                <w:szCs w:val="22"/>
                <w:lang w:eastAsia="cs-CZ"/>
              </w:rPr>
            </w:pPr>
            <w:r w:rsidRPr="007C3E78">
              <w:rPr>
                <w:sz w:val="22"/>
                <w:szCs w:val="22"/>
                <w:lang w:eastAsia="cs-CZ"/>
              </w:rPr>
              <w:t>9</w:t>
            </w:r>
          </w:p>
        </w:tc>
        <w:tc>
          <w:tcPr>
            <w:tcW w:w="3720" w:type="dxa"/>
            <w:shd w:val="clear" w:color="auto" w:fill="auto"/>
          </w:tcPr>
          <w:p w14:paraId="4581DCF2" w14:textId="77777777" w:rsidR="008F1CFB" w:rsidRPr="007C3E78" w:rsidRDefault="008F1CFB" w:rsidP="007C3E78">
            <w:pPr>
              <w:rPr>
                <w:sz w:val="22"/>
                <w:szCs w:val="22"/>
                <w:lang w:eastAsia="cs-CZ"/>
              </w:rPr>
            </w:pPr>
            <w:r w:rsidRPr="007C3E78">
              <w:rPr>
                <w:sz w:val="22"/>
                <w:szCs w:val="22"/>
                <w:lang w:eastAsia="cs-CZ"/>
              </w:rPr>
              <w:t>Nezákonné a/alebo diskriminačné podmienky účasti a/alebo kritéria na vyhodnotenie ponúk stanovené v súťažných pokladoch alebo oznámení</w:t>
            </w:r>
          </w:p>
        </w:tc>
        <w:tc>
          <w:tcPr>
            <w:tcW w:w="6379" w:type="dxa"/>
            <w:shd w:val="clear" w:color="auto" w:fill="auto"/>
          </w:tcPr>
          <w:p w14:paraId="4581DCF3" w14:textId="77777777" w:rsidR="008F1CFB" w:rsidRPr="007C3E78" w:rsidRDefault="008F1CFB" w:rsidP="001342A2">
            <w:pPr>
              <w:jc w:val="both"/>
              <w:rPr>
                <w:sz w:val="22"/>
                <w:szCs w:val="22"/>
                <w:lang w:eastAsia="cs-CZ"/>
              </w:rPr>
            </w:pPr>
            <w:r w:rsidRPr="007C3E78">
              <w:rPr>
                <w:sz w:val="22"/>
                <w:szCs w:val="22"/>
                <w:lang w:eastAsia="cs-CZ"/>
              </w:rPr>
              <w:t xml:space="preserve">Ide o prípady, keď záujemcovia boli alebo mohli byť odradení od podania ponúk z dôvodu nezákonných podmienok účasti a/alebo kritérií na vyhodnotenie ponúk stanovených v oznámení alebo v súťažných podkladoch, napr.  povinnosť subjektov mať už zriadenú </w:t>
            </w:r>
            <w:r w:rsidRPr="007C3E78">
              <w:rPr>
                <w:sz w:val="22"/>
                <w:szCs w:val="22"/>
                <w:lang w:eastAsia="cs-CZ"/>
              </w:rPr>
              <w:lastRenderedPageBreak/>
              <w:t>spoločnosť alebo zástupcu v danej krajine alebo regióne, povinnosť  uchádzača mať  skúsenosť v danej krajine alebo regióne.</w:t>
            </w:r>
          </w:p>
        </w:tc>
        <w:tc>
          <w:tcPr>
            <w:tcW w:w="3260" w:type="dxa"/>
            <w:shd w:val="clear" w:color="auto" w:fill="auto"/>
          </w:tcPr>
          <w:p w14:paraId="4581DCF4" w14:textId="77777777" w:rsidR="008F1CFB" w:rsidRPr="007C3E78" w:rsidRDefault="008F1CFB" w:rsidP="007C3E78">
            <w:pPr>
              <w:rPr>
                <w:sz w:val="22"/>
                <w:szCs w:val="22"/>
                <w:lang w:eastAsia="cs-CZ"/>
              </w:rPr>
            </w:pPr>
            <w:r w:rsidRPr="007C3E78">
              <w:rPr>
                <w:sz w:val="22"/>
                <w:szCs w:val="22"/>
                <w:lang w:eastAsia="cs-CZ"/>
              </w:rPr>
              <w:lastRenderedPageBreak/>
              <w:t>25 %</w:t>
            </w:r>
          </w:p>
          <w:p w14:paraId="4581DCF5" w14:textId="77777777" w:rsidR="008F1CFB" w:rsidRPr="007C3E78" w:rsidRDefault="008F1CFB" w:rsidP="007C3E78">
            <w:pPr>
              <w:rPr>
                <w:sz w:val="22"/>
                <w:szCs w:val="22"/>
                <w:lang w:eastAsia="cs-CZ"/>
              </w:rPr>
            </w:pPr>
          </w:p>
          <w:p w14:paraId="4581DCF6" w14:textId="77777777" w:rsidR="008F1CFB" w:rsidRPr="007C3E78" w:rsidRDefault="008F1CFB" w:rsidP="007C3E78">
            <w:pPr>
              <w:rPr>
                <w:sz w:val="22"/>
                <w:szCs w:val="22"/>
                <w:lang w:eastAsia="cs-CZ"/>
              </w:rPr>
            </w:pPr>
            <w:r w:rsidRPr="007C3E78">
              <w:rPr>
                <w:sz w:val="22"/>
                <w:szCs w:val="22"/>
                <w:lang w:eastAsia="cs-CZ"/>
              </w:rPr>
              <w:t xml:space="preserve">Táto sadzba môže byť znížená na 10 % alebo 5 % v závislosti od </w:t>
            </w:r>
            <w:r w:rsidRPr="007C3E78">
              <w:rPr>
                <w:sz w:val="22"/>
                <w:szCs w:val="22"/>
                <w:lang w:eastAsia="cs-CZ"/>
              </w:rPr>
              <w:lastRenderedPageBreak/>
              <w:t>závažnosti porušenia</w:t>
            </w:r>
          </w:p>
        </w:tc>
      </w:tr>
      <w:tr w:rsidR="008F1CFB" w:rsidRPr="007C3E78" w14:paraId="4581DCFE" w14:textId="77777777" w:rsidTr="00A91AEF">
        <w:tc>
          <w:tcPr>
            <w:tcW w:w="675" w:type="dxa"/>
            <w:shd w:val="clear" w:color="auto" w:fill="auto"/>
            <w:vAlign w:val="center"/>
          </w:tcPr>
          <w:p w14:paraId="4581DCF8" w14:textId="77777777" w:rsidR="008F1CFB" w:rsidRPr="007C3E78" w:rsidRDefault="008F1CFB" w:rsidP="00A91AEF">
            <w:pPr>
              <w:jc w:val="center"/>
              <w:rPr>
                <w:sz w:val="22"/>
                <w:szCs w:val="22"/>
                <w:lang w:eastAsia="cs-CZ"/>
              </w:rPr>
            </w:pPr>
            <w:r w:rsidRPr="007C3E78">
              <w:rPr>
                <w:sz w:val="22"/>
                <w:szCs w:val="22"/>
                <w:lang w:eastAsia="cs-CZ"/>
              </w:rPr>
              <w:lastRenderedPageBreak/>
              <w:t>10</w:t>
            </w:r>
          </w:p>
        </w:tc>
        <w:tc>
          <w:tcPr>
            <w:tcW w:w="3720" w:type="dxa"/>
            <w:shd w:val="clear" w:color="auto" w:fill="auto"/>
          </w:tcPr>
          <w:p w14:paraId="4581DCF9" w14:textId="77777777" w:rsidR="008F1CFB" w:rsidRPr="007C3E78" w:rsidRDefault="008F1CFB" w:rsidP="007C3E78">
            <w:pPr>
              <w:rPr>
                <w:sz w:val="22"/>
                <w:szCs w:val="22"/>
                <w:lang w:eastAsia="cs-CZ"/>
              </w:rPr>
            </w:pPr>
            <w:r w:rsidRPr="007C3E78">
              <w:rPr>
                <w:sz w:val="22"/>
                <w:szCs w:val="22"/>
                <w:lang w:eastAsia="cs-CZ"/>
              </w:rPr>
              <w:t>Podmienky účasti nesúvisia a nie sú primerané k predmetu zákazky</w:t>
            </w:r>
          </w:p>
        </w:tc>
        <w:tc>
          <w:tcPr>
            <w:tcW w:w="6379" w:type="dxa"/>
            <w:shd w:val="clear" w:color="auto" w:fill="auto"/>
          </w:tcPr>
          <w:p w14:paraId="4581DCFA" w14:textId="77777777" w:rsidR="008F1CFB" w:rsidRPr="007C3E78" w:rsidRDefault="008F1CFB" w:rsidP="001342A2">
            <w:pPr>
              <w:jc w:val="both"/>
              <w:rPr>
                <w:sz w:val="22"/>
                <w:szCs w:val="22"/>
                <w:lang w:eastAsia="cs-CZ"/>
              </w:rPr>
            </w:pPr>
            <w:r w:rsidRPr="007C3E78">
              <w:rPr>
                <w:sz w:val="22"/>
                <w:szCs w:val="22"/>
                <w:lang w:eastAsia="cs-CZ"/>
              </w:rPr>
              <w:t>Určením minimálnych požiadaviek pre zákazku, ktoré nesúvisia a nie sú primerané k predmetu zákazky, sa nezabezpečí rovnaký prístup pre uchádzačov alebo dané požiadavky vytvárajú neopodstatnené  prekážky k otvorenej súťaži vo verejnom obstarávaní</w:t>
            </w:r>
          </w:p>
        </w:tc>
        <w:tc>
          <w:tcPr>
            <w:tcW w:w="3260" w:type="dxa"/>
            <w:shd w:val="clear" w:color="auto" w:fill="auto"/>
          </w:tcPr>
          <w:p w14:paraId="4581DCFB" w14:textId="77777777" w:rsidR="008F1CFB" w:rsidRPr="007C3E78" w:rsidRDefault="008F1CFB" w:rsidP="007C3E78">
            <w:pPr>
              <w:rPr>
                <w:sz w:val="22"/>
                <w:szCs w:val="22"/>
                <w:lang w:eastAsia="cs-CZ"/>
              </w:rPr>
            </w:pPr>
            <w:r w:rsidRPr="007C3E78">
              <w:rPr>
                <w:sz w:val="22"/>
                <w:szCs w:val="22"/>
                <w:lang w:eastAsia="cs-CZ"/>
              </w:rPr>
              <w:t>25 %</w:t>
            </w:r>
          </w:p>
          <w:p w14:paraId="4581DCFC" w14:textId="77777777" w:rsidR="008F1CFB" w:rsidRPr="007C3E78" w:rsidRDefault="008F1CFB" w:rsidP="007C3E78">
            <w:pPr>
              <w:rPr>
                <w:sz w:val="22"/>
                <w:szCs w:val="22"/>
                <w:lang w:eastAsia="cs-CZ"/>
              </w:rPr>
            </w:pPr>
          </w:p>
          <w:p w14:paraId="4581DCFD"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i porušenia</w:t>
            </w:r>
          </w:p>
        </w:tc>
      </w:tr>
      <w:tr w:rsidR="008F1CFB" w:rsidRPr="007C3E78" w14:paraId="4581DD05" w14:textId="77777777" w:rsidTr="00A91AEF">
        <w:tc>
          <w:tcPr>
            <w:tcW w:w="675" w:type="dxa"/>
            <w:shd w:val="clear" w:color="auto" w:fill="auto"/>
            <w:vAlign w:val="center"/>
          </w:tcPr>
          <w:p w14:paraId="4581DCFF" w14:textId="77777777" w:rsidR="008F1CFB" w:rsidRPr="007C3E78" w:rsidRDefault="008F1CFB" w:rsidP="00A91AEF">
            <w:pPr>
              <w:jc w:val="center"/>
              <w:rPr>
                <w:sz w:val="22"/>
                <w:szCs w:val="22"/>
                <w:lang w:eastAsia="cs-CZ"/>
              </w:rPr>
            </w:pPr>
            <w:r w:rsidRPr="007C3E78">
              <w:rPr>
                <w:sz w:val="22"/>
                <w:szCs w:val="22"/>
                <w:lang w:eastAsia="cs-CZ"/>
              </w:rPr>
              <w:t>11</w:t>
            </w:r>
          </w:p>
        </w:tc>
        <w:tc>
          <w:tcPr>
            <w:tcW w:w="3720" w:type="dxa"/>
            <w:shd w:val="clear" w:color="auto" w:fill="auto"/>
          </w:tcPr>
          <w:p w14:paraId="4581DD00" w14:textId="77777777" w:rsidR="008F1CFB" w:rsidRPr="007C3E78" w:rsidRDefault="008F1CFB" w:rsidP="007C3E78">
            <w:pPr>
              <w:rPr>
                <w:sz w:val="22"/>
                <w:szCs w:val="22"/>
                <w:lang w:eastAsia="cs-CZ"/>
              </w:rPr>
            </w:pPr>
            <w:r w:rsidRPr="007C3E78">
              <w:rPr>
                <w:sz w:val="22"/>
                <w:szCs w:val="22"/>
                <w:lang w:eastAsia="cs-CZ"/>
              </w:rPr>
              <w:t>Technické špecifikácie predmetu zákazky sú diskriminačné</w:t>
            </w:r>
          </w:p>
        </w:tc>
        <w:tc>
          <w:tcPr>
            <w:tcW w:w="6379" w:type="dxa"/>
            <w:shd w:val="clear" w:color="auto" w:fill="auto"/>
          </w:tcPr>
          <w:p w14:paraId="4581DD01" w14:textId="77777777" w:rsidR="008F1CFB" w:rsidRPr="007C3E78" w:rsidRDefault="008F1CFB" w:rsidP="001342A2">
            <w:pPr>
              <w:jc w:val="both"/>
              <w:rPr>
                <w:sz w:val="22"/>
                <w:szCs w:val="22"/>
                <w:lang w:eastAsia="cs-CZ"/>
              </w:rPr>
            </w:pPr>
            <w:r w:rsidRPr="007C3E78">
              <w:rPr>
                <w:sz w:val="22"/>
                <w:szCs w:val="22"/>
                <w:lang w:eastAsia="cs-CZ"/>
              </w:rPr>
              <w:t>Určenie technických štandardov, ktoré sú príliš špecifické, tak že nezabezpečia rovnaký prístup pre uchádzačov alebo vytvárajú neopodstatnené prekážky k otvorenej súťaži vo verejnom obstarávaní</w:t>
            </w:r>
          </w:p>
        </w:tc>
        <w:tc>
          <w:tcPr>
            <w:tcW w:w="3260" w:type="dxa"/>
            <w:shd w:val="clear" w:color="auto" w:fill="auto"/>
          </w:tcPr>
          <w:p w14:paraId="4581DD02" w14:textId="77777777" w:rsidR="008F1CFB" w:rsidRPr="007C3E78" w:rsidRDefault="008F1CFB" w:rsidP="007C3E78">
            <w:pPr>
              <w:rPr>
                <w:sz w:val="22"/>
                <w:szCs w:val="22"/>
                <w:lang w:eastAsia="cs-CZ"/>
              </w:rPr>
            </w:pPr>
            <w:r w:rsidRPr="007C3E78">
              <w:rPr>
                <w:sz w:val="22"/>
                <w:szCs w:val="22"/>
                <w:lang w:eastAsia="cs-CZ"/>
              </w:rPr>
              <w:t>25 %</w:t>
            </w:r>
          </w:p>
          <w:p w14:paraId="4581DD03" w14:textId="77777777" w:rsidR="008F1CFB" w:rsidRPr="007C3E78" w:rsidRDefault="008F1CFB" w:rsidP="007C3E78">
            <w:pPr>
              <w:rPr>
                <w:sz w:val="22"/>
                <w:szCs w:val="22"/>
                <w:lang w:eastAsia="cs-CZ"/>
              </w:rPr>
            </w:pPr>
          </w:p>
          <w:p w14:paraId="4581DD04"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D0E" w14:textId="77777777" w:rsidTr="00A91AEF">
        <w:tc>
          <w:tcPr>
            <w:tcW w:w="675" w:type="dxa"/>
            <w:tcBorders>
              <w:bottom w:val="single" w:sz="4" w:space="0" w:color="auto"/>
            </w:tcBorders>
            <w:shd w:val="clear" w:color="auto" w:fill="auto"/>
            <w:vAlign w:val="center"/>
          </w:tcPr>
          <w:p w14:paraId="4581DD06" w14:textId="77777777" w:rsidR="008F1CFB" w:rsidRPr="007C3E78" w:rsidRDefault="008F1CFB" w:rsidP="00A91AEF">
            <w:pPr>
              <w:jc w:val="center"/>
              <w:rPr>
                <w:sz w:val="22"/>
                <w:szCs w:val="22"/>
                <w:lang w:eastAsia="cs-CZ"/>
              </w:rPr>
            </w:pPr>
            <w:r w:rsidRPr="007C3E78">
              <w:rPr>
                <w:sz w:val="22"/>
                <w:szCs w:val="22"/>
                <w:lang w:eastAsia="cs-CZ"/>
              </w:rPr>
              <w:t>12</w:t>
            </w:r>
          </w:p>
        </w:tc>
        <w:tc>
          <w:tcPr>
            <w:tcW w:w="3720" w:type="dxa"/>
            <w:tcBorders>
              <w:bottom w:val="single" w:sz="4" w:space="0" w:color="auto"/>
            </w:tcBorders>
            <w:shd w:val="clear" w:color="auto" w:fill="auto"/>
          </w:tcPr>
          <w:p w14:paraId="4581DD07" w14:textId="77777777" w:rsidR="008F1CFB" w:rsidRPr="007C3E78" w:rsidRDefault="008F1CFB" w:rsidP="007C3E78">
            <w:pPr>
              <w:rPr>
                <w:sz w:val="22"/>
                <w:szCs w:val="22"/>
                <w:lang w:eastAsia="cs-CZ"/>
              </w:rPr>
            </w:pPr>
            <w:r w:rsidRPr="007C3E78">
              <w:rPr>
                <w:sz w:val="22"/>
                <w:szCs w:val="22"/>
                <w:lang w:eastAsia="cs-CZ"/>
              </w:rPr>
              <w:t>Nedostatočne opísaný predmet zákazky</w:t>
            </w:r>
          </w:p>
        </w:tc>
        <w:tc>
          <w:tcPr>
            <w:tcW w:w="6379" w:type="dxa"/>
            <w:tcBorders>
              <w:bottom w:val="single" w:sz="4" w:space="0" w:color="auto"/>
            </w:tcBorders>
            <w:shd w:val="clear" w:color="auto" w:fill="auto"/>
          </w:tcPr>
          <w:p w14:paraId="4581DD08" w14:textId="77777777" w:rsidR="008F1CFB" w:rsidRPr="007C3E78" w:rsidRDefault="008F1CFB" w:rsidP="001342A2">
            <w:pPr>
              <w:jc w:val="both"/>
              <w:rPr>
                <w:sz w:val="22"/>
                <w:szCs w:val="22"/>
                <w:lang w:eastAsia="cs-CZ"/>
              </w:rPr>
            </w:pPr>
            <w:r w:rsidRPr="007C3E78">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sidRPr="007C3E78">
              <w:rPr>
                <w:sz w:val="22"/>
                <w:szCs w:val="22"/>
                <w:vertAlign w:val="superscript"/>
                <w:lang w:eastAsia="cs-CZ"/>
              </w:rPr>
              <w:t xml:space="preserve"> </w:t>
            </w:r>
            <w:r w:rsidRPr="007C3E78">
              <w:rPr>
                <w:sz w:val="22"/>
                <w:szCs w:val="22"/>
                <w:vertAlign w:val="superscript"/>
                <w:lang w:eastAsia="cs-CZ"/>
              </w:rPr>
              <w:footnoteReference w:id="5"/>
            </w:r>
          </w:p>
        </w:tc>
        <w:tc>
          <w:tcPr>
            <w:tcW w:w="3260" w:type="dxa"/>
            <w:tcBorders>
              <w:bottom w:val="single" w:sz="4" w:space="0" w:color="auto"/>
            </w:tcBorders>
            <w:shd w:val="clear" w:color="auto" w:fill="auto"/>
          </w:tcPr>
          <w:p w14:paraId="4581DD09" w14:textId="77777777" w:rsidR="008F1CFB" w:rsidRPr="007C3E78" w:rsidRDefault="008F1CFB" w:rsidP="007C3E78">
            <w:pPr>
              <w:rPr>
                <w:sz w:val="22"/>
                <w:szCs w:val="22"/>
                <w:lang w:eastAsia="cs-CZ"/>
              </w:rPr>
            </w:pPr>
            <w:r w:rsidRPr="007C3E78">
              <w:rPr>
                <w:sz w:val="22"/>
                <w:szCs w:val="22"/>
                <w:lang w:eastAsia="cs-CZ"/>
              </w:rPr>
              <w:t>10 %</w:t>
            </w:r>
          </w:p>
          <w:p w14:paraId="4581DD0A" w14:textId="77777777" w:rsidR="008F1CFB" w:rsidRPr="007C3E78" w:rsidRDefault="008F1CFB" w:rsidP="007C3E78">
            <w:pPr>
              <w:rPr>
                <w:sz w:val="22"/>
                <w:szCs w:val="22"/>
                <w:lang w:eastAsia="cs-CZ"/>
              </w:rPr>
            </w:pPr>
          </w:p>
          <w:p w14:paraId="4581DD0B" w14:textId="77777777" w:rsidR="008F1CFB" w:rsidRPr="007C3E78" w:rsidRDefault="008F1CFB" w:rsidP="007C3E78">
            <w:pPr>
              <w:rPr>
                <w:sz w:val="22"/>
                <w:szCs w:val="22"/>
                <w:lang w:eastAsia="cs-CZ"/>
              </w:rPr>
            </w:pPr>
            <w:r w:rsidRPr="007C3E78">
              <w:rPr>
                <w:sz w:val="22"/>
                <w:szCs w:val="22"/>
                <w:lang w:eastAsia="cs-CZ"/>
              </w:rPr>
              <w:t>Táto sadzba môže byť znížená na 5 % v závislosti od závažnosti porušenia</w:t>
            </w:r>
          </w:p>
          <w:p w14:paraId="4581DD0C" w14:textId="77777777" w:rsidR="008F1CFB" w:rsidRPr="007C3E78" w:rsidRDefault="008F1CFB" w:rsidP="007C3E78">
            <w:pPr>
              <w:rPr>
                <w:sz w:val="22"/>
                <w:szCs w:val="22"/>
                <w:lang w:eastAsia="cs-CZ"/>
              </w:rPr>
            </w:pPr>
          </w:p>
          <w:p w14:paraId="4581DD0D" w14:textId="27BFBBE1" w:rsidR="008F1CFB" w:rsidRPr="007C3E78" w:rsidRDefault="008F1CFB" w:rsidP="00CA3EE6">
            <w:pPr>
              <w:rPr>
                <w:sz w:val="22"/>
                <w:szCs w:val="22"/>
                <w:lang w:eastAsia="cs-CZ"/>
              </w:rPr>
            </w:pPr>
            <w:r w:rsidRPr="007C3E78">
              <w:rPr>
                <w:sz w:val="22"/>
                <w:szCs w:val="22"/>
                <w:lang w:eastAsia="cs-CZ"/>
              </w:rPr>
              <w:t xml:space="preserve">V prípade zrealizovaných prác, ktoré neboli zverejnené, zodpovedajúca hodnota prác je predmetom 100 % </w:t>
            </w:r>
            <w:del w:id="13" w:author="Maroš Varsányi" w:date="2017-12-22T10:26:00Z">
              <w:r w:rsidRPr="007C3E78">
                <w:rPr>
                  <w:sz w:val="22"/>
                  <w:szCs w:val="22"/>
                  <w:lang w:eastAsia="cs-CZ"/>
                </w:rPr>
                <w:delText>korekcie</w:delText>
              </w:r>
            </w:del>
            <w:ins w:id="14" w:author="Maroš Varsányi" w:date="2017-12-22T10:26:00Z">
              <w:r w:rsidR="00CA3EE6">
                <w:rPr>
                  <w:sz w:val="22"/>
                  <w:szCs w:val="22"/>
                  <w:lang w:eastAsia="cs-CZ"/>
                </w:rPr>
                <w:t>finančná oprava</w:t>
              </w:r>
            </w:ins>
          </w:p>
        </w:tc>
      </w:tr>
      <w:tr w:rsidR="00A91AEF" w:rsidRPr="007C3E78" w14:paraId="4581DD10" w14:textId="77777777" w:rsidTr="00A91AEF">
        <w:tc>
          <w:tcPr>
            <w:tcW w:w="14034" w:type="dxa"/>
            <w:gridSpan w:val="4"/>
            <w:shd w:val="clear" w:color="auto" w:fill="BFBFBF" w:themeFill="background1" w:themeFillShade="BF"/>
            <w:vAlign w:val="center"/>
          </w:tcPr>
          <w:p w14:paraId="4581DD0F" w14:textId="77777777" w:rsidR="00A91AEF" w:rsidRPr="007C3E78" w:rsidRDefault="00A91AEF" w:rsidP="00A91AEF">
            <w:pPr>
              <w:jc w:val="center"/>
              <w:rPr>
                <w:sz w:val="22"/>
                <w:szCs w:val="22"/>
                <w:lang w:eastAsia="cs-CZ"/>
              </w:rPr>
            </w:pPr>
            <w:r w:rsidRPr="007C3E78">
              <w:rPr>
                <w:b/>
                <w:sz w:val="22"/>
                <w:szCs w:val="22"/>
                <w:lang w:eastAsia="cs-CZ"/>
              </w:rPr>
              <w:t>Vyhodnocovanie súťaže</w:t>
            </w:r>
          </w:p>
        </w:tc>
      </w:tr>
      <w:tr w:rsidR="008F1CFB" w:rsidRPr="007C3E78" w14:paraId="4581DD17" w14:textId="77777777" w:rsidTr="00A91AEF">
        <w:tc>
          <w:tcPr>
            <w:tcW w:w="675" w:type="dxa"/>
            <w:shd w:val="clear" w:color="auto" w:fill="auto"/>
            <w:vAlign w:val="center"/>
          </w:tcPr>
          <w:p w14:paraId="4581DD11" w14:textId="77777777" w:rsidR="008F1CFB" w:rsidRPr="007C3E78" w:rsidRDefault="008F1CFB" w:rsidP="00A91AEF">
            <w:pPr>
              <w:jc w:val="center"/>
              <w:rPr>
                <w:sz w:val="22"/>
                <w:szCs w:val="22"/>
                <w:lang w:eastAsia="cs-CZ"/>
              </w:rPr>
            </w:pPr>
            <w:r w:rsidRPr="007C3E78">
              <w:rPr>
                <w:sz w:val="22"/>
                <w:szCs w:val="22"/>
                <w:lang w:eastAsia="cs-CZ"/>
              </w:rPr>
              <w:t>13</w:t>
            </w:r>
          </w:p>
        </w:tc>
        <w:tc>
          <w:tcPr>
            <w:tcW w:w="3720" w:type="dxa"/>
            <w:shd w:val="clear" w:color="auto" w:fill="auto"/>
          </w:tcPr>
          <w:p w14:paraId="4581DD12" w14:textId="77777777" w:rsidR="008F1CFB" w:rsidRPr="007C3E78" w:rsidRDefault="008F1CFB" w:rsidP="007C3E78">
            <w:pPr>
              <w:rPr>
                <w:sz w:val="22"/>
                <w:szCs w:val="22"/>
                <w:lang w:eastAsia="cs-CZ"/>
              </w:rPr>
            </w:pPr>
            <w:r w:rsidRPr="007C3E78">
              <w:rPr>
                <w:sz w:val="22"/>
                <w:szCs w:val="22"/>
                <w:lang w:eastAsia="cs-CZ"/>
              </w:rPr>
              <w:t>Úprava podmienok účasti po otvorení ponúk/žiadostí o účasť, čo malo za následok nesprávne prijatie ponuky uchádzača/žiadosti o účasť záujemcu</w:t>
            </w:r>
          </w:p>
        </w:tc>
        <w:tc>
          <w:tcPr>
            <w:tcW w:w="6379" w:type="dxa"/>
            <w:shd w:val="clear" w:color="auto" w:fill="auto"/>
          </w:tcPr>
          <w:p w14:paraId="4581DD13" w14:textId="77777777" w:rsidR="008F1CFB" w:rsidRPr="007C3E78" w:rsidRDefault="008F1CFB" w:rsidP="001342A2">
            <w:pPr>
              <w:jc w:val="both"/>
              <w:rPr>
                <w:sz w:val="22"/>
                <w:szCs w:val="22"/>
                <w:lang w:eastAsia="cs-CZ"/>
              </w:rPr>
            </w:pPr>
            <w:r w:rsidRPr="007C3E78">
              <w:rPr>
                <w:sz w:val="22"/>
                <w:szCs w:val="22"/>
                <w:lang w:eastAsia="cs-CZ"/>
              </w:rPr>
              <w:t>Podmienky účasti boli upravené počas vyhodnotenia splnenia podmienok účasti, čo malo za následok prijatie uchádzačov/záujemcov, ktorých ponuky by neboli  prijaté, ak by sa postupovalo podľa zverejnených podmienok účasti.</w:t>
            </w:r>
          </w:p>
        </w:tc>
        <w:tc>
          <w:tcPr>
            <w:tcW w:w="3260" w:type="dxa"/>
            <w:shd w:val="clear" w:color="auto" w:fill="auto"/>
          </w:tcPr>
          <w:p w14:paraId="4581DD14" w14:textId="77777777" w:rsidR="008F1CFB" w:rsidRPr="007C3E78" w:rsidRDefault="008F1CFB" w:rsidP="007C3E78">
            <w:pPr>
              <w:rPr>
                <w:sz w:val="22"/>
                <w:szCs w:val="22"/>
                <w:lang w:eastAsia="cs-CZ"/>
              </w:rPr>
            </w:pPr>
            <w:r w:rsidRPr="007C3E78">
              <w:rPr>
                <w:sz w:val="22"/>
                <w:szCs w:val="22"/>
                <w:lang w:eastAsia="cs-CZ"/>
              </w:rPr>
              <w:t>25 %</w:t>
            </w:r>
          </w:p>
          <w:p w14:paraId="4581DD15" w14:textId="77777777" w:rsidR="008F1CFB" w:rsidRPr="007C3E78" w:rsidRDefault="008F1CFB" w:rsidP="007C3E78">
            <w:pPr>
              <w:rPr>
                <w:sz w:val="22"/>
                <w:szCs w:val="22"/>
                <w:lang w:eastAsia="cs-CZ"/>
              </w:rPr>
            </w:pPr>
          </w:p>
          <w:p w14:paraId="4581DD16"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D1E" w14:textId="77777777" w:rsidTr="00A91AEF">
        <w:tc>
          <w:tcPr>
            <w:tcW w:w="675" w:type="dxa"/>
            <w:shd w:val="clear" w:color="auto" w:fill="auto"/>
            <w:vAlign w:val="center"/>
          </w:tcPr>
          <w:p w14:paraId="4581DD18" w14:textId="77777777" w:rsidR="008F1CFB" w:rsidRPr="007C3E78" w:rsidRDefault="008F1CFB" w:rsidP="00A91AEF">
            <w:pPr>
              <w:jc w:val="center"/>
              <w:rPr>
                <w:sz w:val="22"/>
                <w:szCs w:val="22"/>
                <w:lang w:eastAsia="cs-CZ"/>
              </w:rPr>
            </w:pPr>
            <w:r w:rsidRPr="007C3E78">
              <w:rPr>
                <w:sz w:val="22"/>
                <w:szCs w:val="22"/>
                <w:lang w:eastAsia="cs-CZ"/>
              </w:rPr>
              <w:t>14</w:t>
            </w:r>
          </w:p>
        </w:tc>
        <w:tc>
          <w:tcPr>
            <w:tcW w:w="3720" w:type="dxa"/>
            <w:shd w:val="clear" w:color="auto" w:fill="auto"/>
          </w:tcPr>
          <w:p w14:paraId="4581DD19" w14:textId="77777777" w:rsidR="008F1CFB" w:rsidRPr="007C3E78" w:rsidRDefault="008F1CFB" w:rsidP="007C3E78">
            <w:pPr>
              <w:rPr>
                <w:sz w:val="22"/>
                <w:szCs w:val="22"/>
                <w:lang w:eastAsia="cs-CZ"/>
              </w:rPr>
            </w:pPr>
            <w:r w:rsidRPr="007C3E78">
              <w:rPr>
                <w:sz w:val="22"/>
                <w:szCs w:val="22"/>
                <w:lang w:eastAsia="cs-CZ"/>
              </w:rPr>
              <w:t xml:space="preserve">Úprava podmienok účasti po otvorení </w:t>
            </w:r>
            <w:r w:rsidRPr="007C3E78">
              <w:rPr>
                <w:sz w:val="22"/>
                <w:szCs w:val="22"/>
                <w:lang w:eastAsia="cs-CZ"/>
              </w:rPr>
              <w:lastRenderedPageBreak/>
              <w:t>ponúk/žiadostí o účasť, čo malo za následok nesprávne vylúčenie uchádzača/záujemcu</w:t>
            </w:r>
          </w:p>
        </w:tc>
        <w:tc>
          <w:tcPr>
            <w:tcW w:w="6379" w:type="dxa"/>
            <w:shd w:val="clear" w:color="auto" w:fill="auto"/>
          </w:tcPr>
          <w:p w14:paraId="4581DD1A" w14:textId="77777777" w:rsidR="008F1CFB" w:rsidRPr="007C3E78" w:rsidRDefault="008F1CFB" w:rsidP="001342A2">
            <w:pPr>
              <w:jc w:val="both"/>
              <w:rPr>
                <w:sz w:val="22"/>
                <w:szCs w:val="22"/>
                <w:lang w:eastAsia="cs-CZ"/>
              </w:rPr>
            </w:pPr>
            <w:r w:rsidRPr="007C3E78">
              <w:rPr>
                <w:sz w:val="22"/>
                <w:szCs w:val="22"/>
                <w:lang w:eastAsia="cs-CZ"/>
              </w:rPr>
              <w:lastRenderedPageBreak/>
              <w:t xml:space="preserve">Podmienky účasti boli upravené počas vyhodnotenia splnenia </w:t>
            </w:r>
            <w:r w:rsidRPr="007C3E78">
              <w:rPr>
                <w:sz w:val="22"/>
                <w:szCs w:val="22"/>
                <w:lang w:eastAsia="cs-CZ"/>
              </w:rPr>
              <w:lastRenderedPageBreak/>
              <w:t>podmienok účasti, čo malo za následok vylúčenie uchádzačov/záujemcov, ktorých ponuka by bola prijatá, ak by sa postupovalo podľa zverejnených podmienok účasti.</w:t>
            </w:r>
          </w:p>
        </w:tc>
        <w:tc>
          <w:tcPr>
            <w:tcW w:w="3260" w:type="dxa"/>
            <w:shd w:val="clear" w:color="auto" w:fill="auto"/>
          </w:tcPr>
          <w:p w14:paraId="4581DD1B" w14:textId="77777777" w:rsidR="008F1CFB" w:rsidRPr="007C3E78" w:rsidRDefault="008F1CFB" w:rsidP="007C3E78">
            <w:pPr>
              <w:rPr>
                <w:sz w:val="22"/>
                <w:szCs w:val="22"/>
                <w:lang w:eastAsia="cs-CZ"/>
              </w:rPr>
            </w:pPr>
            <w:r w:rsidRPr="007C3E78">
              <w:rPr>
                <w:sz w:val="22"/>
                <w:szCs w:val="22"/>
                <w:lang w:eastAsia="cs-CZ"/>
              </w:rPr>
              <w:lastRenderedPageBreak/>
              <w:t>25 %</w:t>
            </w:r>
          </w:p>
          <w:p w14:paraId="4581DD1C" w14:textId="77777777" w:rsidR="008F1CFB" w:rsidRPr="007C3E78" w:rsidRDefault="008F1CFB" w:rsidP="007C3E78">
            <w:pPr>
              <w:rPr>
                <w:sz w:val="22"/>
                <w:szCs w:val="22"/>
                <w:lang w:eastAsia="cs-CZ"/>
              </w:rPr>
            </w:pPr>
          </w:p>
          <w:p w14:paraId="4581DD1D"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D27" w14:textId="77777777" w:rsidTr="00A91AEF">
        <w:tc>
          <w:tcPr>
            <w:tcW w:w="675" w:type="dxa"/>
            <w:shd w:val="clear" w:color="auto" w:fill="auto"/>
            <w:vAlign w:val="center"/>
          </w:tcPr>
          <w:p w14:paraId="4581DD1F" w14:textId="77777777" w:rsidR="008F1CFB" w:rsidRPr="007C3E78" w:rsidRDefault="008F1CFB" w:rsidP="00A91AEF">
            <w:pPr>
              <w:jc w:val="center"/>
              <w:rPr>
                <w:sz w:val="22"/>
                <w:szCs w:val="22"/>
                <w:lang w:eastAsia="cs-CZ"/>
              </w:rPr>
            </w:pPr>
            <w:r w:rsidRPr="007C3E78">
              <w:rPr>
                <w:sz w:val="22"/>
                <w:szCs w:val="22"/>
                <w:lang w:eastAsia="cs-CZ"/>
              </w:rPr>
              <w:lastRenderedPageBreak/>
              <w:t>15</w:t>
            </w:r>
          </w:p>
        </w:tc>
        <w:tc>
          <w:tcPr>
            <w:tcW w:w="3720" w:type="dxa"/>
            <w:shd w:val="clear" w:color="auto" w:fill="auto"/>
          </w:tcPr>
          <w:p w14:paraId="4581DD20" w14:textId="77777777" w:rsidR="008F1CFB" w:rsidRPr="007C3E78" w:rsidRDefault="008F1CFB" w:rsidP="007C3E78">
            <w:pPr>
              <w:rPr>
                <w:sz w:val="22"/>
                <w:szCs w:val="22"/>
                <w:lang w:eastAsia="cs-CZ"/>
              </w:rPr>
            </w:pPr>
            <w:r w:rsidRPr="007C3E78">
              <w:rPr>
                <w:sz w:val="22"/>
                <w:szCs w:val="22"/>
                <w:lang w:eastAsia="cs-CZ"/>
              </w:rPr>
              <w:t>Vyhodnocovanie ponúk uchádzačov/žiadostí o účasť záujemcov v rozpore s podmienkami účasti uvedenými v oznámení a súťažných podkladoch a/alebo vyhodnocovanie ponúk uchádzačov v rozpore s kritériami na vyhodnotenie ponúk a pravidlami na ich uplatnenie</w:t>
            </w:r>
          </w:p>
        </w:tc>
        <w:tc>
          <w:tcPr>
            <w:tcW w:w="6379" w:type="dxa"/>
            <w:shd w:val="clear" w:color="auto" w:fill="auto"/>
          </w:tcPr>
          <w:p w14:paraId="4581DD21" w14:textId="77777777" w:rsidR="008F1CFB" w:rsidRPr="007C3E78" w:rsidRDefault="008F1CFB" w:rsidP="001342A2">
            <w:pPr>
              <w:jc w:val="both"/>
              <w:rPr>
                <w:sz w:val="22"/>
                <w:szCs w:val="22"/>
                <w:lang w:eastAsia="cs-CZ"/>
              </w:rPr>
            </w:pPr>
            <w:r w:rsidRPr="007C3E78">
              <w:rPr>
                <w:sz w:val="22"/>
                <w:szCs w:val="22"/>
                <w:lang w:eastAsia="cs-CZ"/>
              </w:rPr>
              <w:t>Počas hodnotenia uchádzačov/záujemcov, boli ako kritéria na vyhodnotenie ponúk  použité podmienky účasti alebo neboli dodržané kritéria  na vyhodnotenie ponúk.</w:t>
            </w:r>
          </w:p>
          <w:p w14:paraId="4581DD22" w14:textId="77777777" w:rsidR="008F1CFB" w:rsidRPr="007C3E78" w:rsidRDefault="008F1CFB" w:rsidP="001342A2">
            <w:pPr>
              <w:jc w:val="both"/>
              <w:rPr>
                <w:sz w:val="22"/>
                <w:szCs w:val="22"/>
                <w:lang w:eastAsia="cs-CZ"/>
              </w:rPr>
            </w:pPr>
          </w:p>
          <w:p w14:paraId="4581DD23" w14:textId="77777777" w:rsidR="008F1CFB" w:rsidRPr="007C3E78" w:rsidRDefault="008F1CFB" w:rsidP="001342A2">
            <w:pPr>
              <w:jc w:val="both"/>
              <w:rPr>
                <w:sz w:val="22"/>
                <w:szCs w:val="22"/>
                <w:lang w:eastAsia="cs-CZ"/>
              </w:rPr>
            </w:pPr>
            <w:r w:rsidRPr="007C3E78">
              <w:rPr>
                <w:sz w:val="22"/>
                <w:szCs w:val="22"/>
                <w:lang w:eastAsia="cs-CZ"/>
              </w:rPr>
              <w:t>Počas hodnotenia uchádzačov/záujemcov neboli dodržané podmienky účasti alebo kritéria na vyhodnocovanie ponúk (resp. podkritériá alebo váhy kritérií) definované v oznámení alebo v súťažných podkladoch, čo malo za následok vyhodnocovanie ponúk v rozpore s oznámením a súťažnými podkladmi</w:t>
            </w:r>
            <w:r w:rsidRPr="007C3E78" w:rsidDel="002B20DF">
              <w:rPr>
                <w:sz w:val="22"/>
                <w:szCs w:val="22"/>
                <w:lang w:eastAsia="cs-CZ"/>
              </w:rPr>
              <w:t xml:space="preserve"> </w:t>
            </w:r>
            <w:r w:rsidRPr="007C3E78">
              <w:rPr>
                <w:sz w:val="22"/>
                <w:szCs w:val="22"/>
                <w:lang w:eastAsia="cs-CZ"/>
              </w:rPr>
              <w:t>Príklad: Podkritéria použité pri zadaní zákazky nesúvisia s kritériami na vyhodnotenie ponúk uvedenými v oznámení/súťažných podkladoch</w:t>
            </w:r>
          </w:p>
        </w:tc>
        <w:tc>
          <w:tcPr>
            <w:tcW w:w="3260" w:type="dxa"/>
            <w:shd w:val="clear" w:color="auto" w:fill="auto"/>
          </w:tcPr>
          <w:p w14:paraId="4581DD24" w14:textId="77777777" w:rsidR="008F1CFB" w:rsidRPr="007C3E78" w:rsidRDefault="008F1CFB" w:rsidP="007C3E78">
            <w:pPr>
              <w:rPr>
                <w:sz w:val="22"/>
                <w:szCs w:val="22"/>
                <w:lang w:eastAsia="cs-CZ"/>
              </w:rPr>
            </w:pPr>
            <w:r w:rsidRPr="007C3E78">
              <w:rPr>
                <w:sz w:val="22"/>
                <w:szCs w:val="22"/>
                <w:lang w:eastAsia="cs-CZ"/>
              </w:rPr>
              <w:t>25 %</w:t>
            </w:r>
          </w:p>
          <w:p w14:paraId="4581DD25" w14:textId="77777777" w:rsidR="008F1CFB" w:rsidRPr="007C3E78" w:rsidRDefault="008F1CFB" w:rsidP="007C3E78">
            <w:pPr>
              <w:rPr>
                <w:sz w:val="22"/>
                <w:szCs w:val="22"/>
                <w:lang w:eastAsia="cs-CZ"/>
              </w:rPr>
            </w:pPr>
          </w:p>
          <w:p w14:paraId="4581DD26"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D36" w14:textId="77777777" w:rsidTr="00A91AEF">
        <w:tc>
          <w:tcPr>
            <w:tcW w:w="675" w:type="dxa"/>
            <w:shd w:val="clear" w:color="auto" w:fill="auto"/>
            <w:vAlign w:val="center"/>
          </w:tcPr>
          <w:p w14:paraId="4581DD28" w14:textId="77777777" w:rsidR="008F1CFB" w:rsidRPr="007C3E78" w:rsidRDefault="008F1CFB" w:rsidP="00A91AEF">
            <w:pPr>
              <w:jc w:val="center"/>
              <w:rPr>
                <w:sz w:val="22"/>
                <w:szCs w:val="22"/>
                <w:lang w:eastAsia="cs-CZ"/>
              </w:rPr>
            </w:pPr>
            <w:r w:rsidRPr="007C3E78">
              <w:rPr>
                <w:sz w:val="22"/>
                <w:szCs w:val="22"/>
                <w:lang w:eastAsia="cs-CZ"/>
              </w:rPr>
              <w:t>16</w:t>
            </w:r>
          </w:p>
        </w:tc>
        <w:tc>
          <w:tcPr>
            <w:tcW w:w="3720" w:type="dxa"/>
            <w:shd w:val="clear" w:color="auto" w:fill="auto"/>
          </w:tcPr>
          <w:p w14:paraId="4581DD29" w14:textId="77777777" w:rsidR="008F1CFB" w:rsidRPr="007C3E78" w:rsidRDefault="008F1CFB" w:rsidP="007C3E78">
            <w:pPr>
              <w:rPr>
                <w:sz w:val="22"/>
                <w:szCs w:val="22"/>
                <w:lang w:eastAsia="cs-CZ"/>
              </w:rPr>
            </w:pPr>
            <w:r w:rsidRPr="007C3E78">
              <w:rPr>
                <w:sz w:val="22"/>
                <w:szCs w:val="22"/>
                <w:lang w:eastAsia="cs-CZ"/>
              </w:rPr>
              <w:t>Nedodržiavanie zásady transparentnosti a/alebo rovnakého zaobchádzania počas postupu zadávania zákazky</w:t>
            </w:r>
          </w:p>
        </w:tc>
        <w:tc>
          <w:tcPr>
            <w:tcW w:w="6379" w:type="dxa"/>
            <w:shd w:val="clear" w:color="auto" w:fill="auto"/>
          </w:tcPr>
          <w:p w14:paraId="4581DD2A" w14:textId="77777777" w:rsidR="008F1CFB" w:rsidRPr="007C3E78" w:rsidRDefault="008F1CFB" w:rsidP="001342A2">
            <w:pPr>
              <w:jc w:val="both"/>
              <w:rPr>
                <w:sz w:val="22"/>
                <w:szCs w:val="22"/>
                <w:lang w:eastAsia="cs-CZ"/>
              </w:rPr>
            </w:pPr>
            <w:r w:rsidRPr="007C3E78">
              <w:rPr>
                <w:sz w:val="22"/>
                <w:szCs w:val="22"/>
                <w:lang w:eastAsia="cs-CZ"/>
              </w:rPr>
              <w:t>Písomné zachytenie procesu týkajúceho sa konkrétneho prideľovania bodov pre každú ponuku je nejasný/neoprávnený/nedostatočný z hľadiska transparentnosti alebo neexistuje.</w:t>
            </w:r>
          </w:p>
          <w:p w14:paraId="4581DD2B" w14:textId="77777777" w:rsidR="008F1CFB" w:rsidRPr="007C3E78" w:rsidRDefault="008F1CFB" w:rsidP="001342A2">
            <w:pPr>
              <w:jc w:val="both"/>
              <w:rPr>
                <w:sz w:val="22"/>
                <w:szCs w:val="22"/>
                <w:lang w:eastAsia="cs-CZ"/>
              </w:rPr>
            </w:pPr>
          </w:p>
          <w:p w14:paraId="4581DD2C" w14:textId="77777777" w:rsidR="008F1CFB" w:rsidRPr="007C3E78" w:rsidRDefault="008F1CFB" w:rsidP="001342A2">
            <w:pPr>
              <w:jc w:val="both"/>
              <w:rPr>
                <w:sz w:val="22"/>
                <w:szCs w:val="22"/>
                <w:lang w:eastAsia="cs-CZ"/>
              </w:rPr>
            </w:pPr>
            <w:r w:rsidRPr="007C3E78">
              <w:rPr>
                <w:sz w:val="22"/>
                <w:szCs w:val="22"/>
                <w:lang w:eastAsia="cs-CZ"/>
              </w:rPr>
              <w:t>Zápisnica z vyhodnotenia neexistuje alebo neobsahuje všetky podstatné prvky vyžadované zákonom o VO</w:t>
            </w:r>
          </w:p>
          <w:p w14:paraId="4581DD2D" w14:textId="77777777" w:rsidR="008F1CFB" w:rsidRPr="007C3E78" w:rsidRDefault="008F1CFB" w:rsidP="001342A2">
            <w:pPr>
              <w:jc w:val="both"/>
              <w:rPr>
                <w:sz w:val="22"/>
                <w:szCs w:val="22"/>
                <w:lang w:eastAsia="cs-CZ"/>
              </w:rPr>
            </w:pPr>
          </w:p>
          <w:p w14:paraId="4581DD2E" w14:textId="77777777" w:rsidR="008F1CFB" w:rsidRPr="007C3E78" w:rsidRDefault="008F1CFB" w:rsidP="001342A2">
            <w:pPr>
              <w:jc w:val="both"/>
              <w:rPr>
                <w:sz w:val="22"/>
                <w:szCs w:val="22"/>
                <w:lang w:eastAsia="cs-CZ"/>
              </w:rPr>
            </w:pPr>
            <w:r w:rsidRPr="007C3E78">
              <w:rPr>
                <w:sz w:val="22"/>
                <w:szCs w:val="22"/>
                <w:lang w:eastAsia="cs-CZ"/>
              </w:rPr>
              <w:t>Umožnenie obhliadky miesta na dodanie predmetu zákazky iba niektorým záujemcom.</w:t>
            </w:r>
          </w:p>
          <w:p w14:paraId="4581DD2F" w14:textId="77777777" w:rsidR="008F1CFB" w:rsidRPr="007C3E78" w:rsidRDefault="008F1CFB" w:rsidP="001342A2">
            <w:pPr>
              <w:jc w:val="both"/>
              <w:rPr>
                <w:sz w:val="22"/>
                <w:szCs w:val="22"/>
                <w:lang w:eastAsia="cs-CZ"/>
              </w:rPr>
            </w:pPr>
          </w:p>
          <w:p w14:paraId="4581DD30" w14:textId="77777777" w:rsidR="008F1CFB" w:rsidRPr="007C3E78" w:rsidRDefault="008F1CFB" w:rsidP="001342A2">
            <w:pPr>
              <w:jc w:val="both"/>
              <w:rPr>
                <w:sz w:val="22"/>
                <w:szCs w:val="22"/>
                <w:lang w:eastAsia="cs-CZ"/>
              </w:rPr>
            </w:pPr>
            <w:r w:rsidRPr="007C3E78">
              <w:rPr>
                <w:sz w:val="22"/>
                <w:szCs w:val="22"/>
                <w:lang w:eastAsia="cs-CZ"/>
              </w:rPr>
              <w:t>Nezaslanie oznámenia o výsledku vyhodnotenia ponúk niektorým záujemcom, ktorí boli vyhodnotení ako neúspešní</w:t>
            </w:r>
          </w:p>
          <w:p w14:paraId="4581DD31" w14:textId="77777777" w:rsidR="008F1CFB" w:rsidRPr="007C3E78" w:rsidRDefault="008F1CFB" w:rsidP="001342A2">
            <w:pPr>
              <w:jc w:val="both"/>
              <w:rPr>
                <w:sz w:val="22"/>
                <w:szCs w:val="22"/>
                <w:lang w:eastAsia="cs-CZ"/>
              </w:rPr>
            </w:pPr>
          </w:p>
          <w:p w14:paraId="4581DD32" w14:textId="77777777" w:rsidR="008F1CFB" w:rsidRPr="007C3E78" w:rsidRDefault="008F1CFB" w:rsidP="001342A2">
            <w:pPr>
              <w:jc w:val="both"/>
              <w:rPr>
                <w:sz w:val="22"/>
                <w:szCs w:val="22"/>
                <w:lang w:eastAsia="cs-CZ"/>
              </w:rPr>
            </w:pPr>
            <w:r w:rsidRPr="007C3E78">
              <w:rPr>
                <w:sz w:val="22"/>
                <w:szCs w:val="22"/>
                <w:lang w:eastAsia="cs-CZ"/>
              </w:rPr>
              <w:t>Verejný obstarávateľ porušil povinnosť podľa § 33 ods. 6 zákona o VO požiadať o vysvetlenie alebo doplnenie predložených dokladov vždy, keď z predložených dokladov nemožno posúdiť ich platnosť alebo splnenie podmienky účasti</w:t>
            </w:r>
          </w:p>
        </w:tc>
        <w:tc>
          <w:tcPr>
            <w:tcW w:w="3260" w:type="dxa"/>
            <w:shd w:val="clear" w:color="auto" w:fill="auto"/>
          </w:tcPr>
          <w:p w14:paraId="4581DD33" w14:textId="77777777" w:rsidR="008F1CFB" w:rsidRPr="007C3E78" w:rsidRDefault="008F1CFB" w:rsidP="007C3E78">
            <w:pPr>
              <w:rPr>
                <w:sz w:val="22"/>
                <w:szCs w:val="22"/>
                <w:lang w:eastAsia="cs-CZ"/>
              </w:rPr>
            </w:pPr>
            <w:r w:rsidRPr="007C3E78">
              <w:rPr>
                <w:sz w:val="22"/>
                <w:szCs w:val="22"/>
                <w:lang w:eastAsia="cs-CZ"/>
              </w:rPr>
              <w:t>25 %</w:t>
            </w:r>
          </w:p>
          <w:p w14:paraId="4581DD34" w14:textId="77777777" w:rsidR="008F1CFB" w:rsidRPr="007C3E78" w:rsidRDefault="008F1CFB" w:rsidP="007C3E78">
            <w:pPr>
              <w:rPr>
                <w:sz w:val="22"/>
                <w:szCs w:val="22"/>
                <w:lang w:eastAsia="cs-CZ"/>
              </w:rPr>
            </w:pPr>
          </w:p>
          <w:p w14:paraId="4581DD35"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D3D" w14:textId="77777777" w:rsidTr="00A91AEF">
        <w:tc>
          <w:tcPr>
            <w:tcW w:w="675" w:type="dxa"/>
            <w:shd w:val="clear" w:color="auto" w:fill="auto"/>
            <w:vAlign w:val="center"/>
          </w:tcPr>
          <w:p w14:paraId="4581DD37" w14:textId="77777777" w:rsidR="008F1CFB" w:rsidRPr="007C3E78" w:rsidRDefault="008F1CFB" w:rsidP="00A91AEF">
            <w:pPr>
              <w:jc w:val="center"/>
              <w:rPr>
                <w:sz w:val="22"/>
                <w:szCs w:val="22"/>
                <w:lang w:eastAsia="cs-CZ"/>
              </w:rPr>
            </w:pPr>
            <w:r w:rsidRPr="007C3E78">
              <w:rPr>
                <w:sz w:val="22"/>
                <w:szCs w:val="22"/>
                <w:lang w:eastAsia="cs-CZ"/>
              </w:rPr>
              <w:t>17</w:t>
            </w:r>
          </w:p>
        </w:tc>
        <w:tc>
          <w:tcPr>
            <w:tcW w:w="3720" w:type="dxa"/>
            <w:shd w:val="clear" w:color="auto" w:fill="auto"/>
          </w:tcPr>
          <w:p w14:paraId="4581DD38" w14:textId="77777777" w:rsidR="008F1CFB" w:rsidRPr="007C3E78" w:rsidRDefault="008F1CFB" w:rsidP="007C3E78">
            <w:pPr>
              <w:rPr>
                <w:sz w:val="22"/>
                <w:szCs w:val="22"/>
                <w:lang w:eastAsia="cs-CZ"/>
              </w:rPr>
            </w:pPr>
            <w:r w:rsidRPr="007C3E78">
              <w:rPr>
                <w:sz w:val="22"/>
                <w:szCs w:val="22"/>
                <w:lang w:eastAsia="cs-CZ"/>
              </w:rPr>
              <w:t>Modifikácia (zmena) ponuky počas hodnotenia ponúk</w:t>
            </w:r>
          </w:p>
        </w:tc>
        <w:tc>
          <w:tcPr>
            <w:tcW w:w="6379" w:type="dxa"/>
            <w:shd w:val="clear" w:color="auto" w:fill="auto"/>
          </w:tcPr>
          <w:p w14:paraId="4581DD39" w14:textId="77777777" w:rsidR="008F1CFB" w:rsidRPr="007C3E78" w:rsidRDefault="008F1CFB" w:rsidP="001342A2">
            <w:pPr>
              <w:jc w:val="both"/>
              <w:rPr>
                <w:sz w:val="22"/>
                <w:szCs w:val="22"/>
                <w:lang w:eastAsia="cs-CZ"/>
              </w:rPr>
            </w:pPr>
            <w:r w:rsidRPr="007C3E78">
              <w:rPr>
                <w:sz w:val="22"/>
                <w:szCs w:val="22"/>
                <w:lang w:eastAsia="cs-CZ"/>
              </w:rPr>
              <w:t>Verejný obstarávateľ umožní uchádzačovi/záujemcovi modifikovať (zmeniť) jeho ponuku počas hodnotenia ponúk</w:t>
            </w:r>
          </w:p>
        </w:tc>
        <w:tc>
          <w:tcPr>
            <w:tcW w:w="3260" w:type="dxa"/>
            <w:shd w:val="clear" w:color="auto" w:fill="auto"/>
          </w:tcPr>
          <w:p w14:paraId="4581DD3A" w14:textId="77777777" w:rsidR="008F1CFB" w:rsidRPr="007C3E78" w:rsidRDefault="008F1CFB" w:rsidP="007C3E78">
            <w:pPr>
              <w:rPr>
                <w:sz w:val="22"/>
                <w:szCs w:val="22"/>
                <w:lang w:eastAsia="cs-CZ"/>
              </w:rPr>
            </w:pPr>
            <w:r w:rsidRPr="007C3E78">
              <w:rPr>
                <w:sz w:val="22"/>
                <w:szCs w:val="22"/>
                <w:lang w:eastAsia="cs-CZ"/>
              </w:rPr>
              <w:t>25 %</w:t>
            </w:r>
          </w:p>
          <w:p w14:paraId="4581DD3B" w14:textId="77777777" w:rsidR="008F1CFB" w:rsidRPr="007C3E78" w:rsidRDefault="008F1CFB" w:rsidP="007C3E78">
            <w:pPr>
              <w:rPr>
                <w:sz w:val="22"/>
                <w:szCs w:val="22"/>
                <w:lang w:eastAsia="cs-CZ"/>
              </w:rPr>
            </w:pPr>
          </w:p>
          <w:p w14:paraId="4581DD3C" w14:textId="77777777" w:rsidR="008F1CFB" w:rsidRPr="007C3E78" w:rsidRDefault="008F1CFB" w:rsidP="007C3E78">
            <w:pPr>
              <w:rPr>
                <w:sz w:val="22"/>
                <w:szCs w:val="22"/>
                <w:lang w:eastAsia="cs-CZ"/>
              </w:rPr>
            </w:pPr>
            <w:r w:rsidRPr="007C3E78">
              <w:rPr>
                <w:sz w:val="22"/>
                <w:szCs w:val="22"/>
                <w:lang w:eastAsia="cs-CZ"/>
              </w:rPr>
              <w:lastRenderedPageBreak/>
              <w:t>Táto sadzba môže byť znížená na 10 % alebo 5 % v závislosti od závažnosti porušenia</w:t>
            </w:r>
          </w:p>
        </w:tc>
      </w:tr>
      <w:tr w:rsidR="008F1CFB" w:rsidRPr="007C3E78" w14:paraId="4581DD44" w14:textId="77777777" w:rsidTr="00A91AEF">
        <w:tc>
          <w:tcPr>
            <w:tcW w:w="675" w:type="dxa"/>
            <w:shd w:val="clear" w:color="auto" w:fill="auto"/>
            <w:vAlign w:val="center"/>
          </w:tcPr>
          <w:p w14:paraId="4581DD3E" w14:textId="77777777" w:rsidR="008F1CFB" w:rsidRPr="007C3E78" w:rsidRDefault="008F1CFB" w:rsidP="00A91AEF">
            <w:pPr>
              <w:jc w:val="center"/>
              <w:rPr>
                <w:sz w:val="22"/>
                <w:szCs w:val="22"/>
                <w:lang w:eastAsia="cs-CZ"/>
              </w:rPr>
            </w:pPr>
            <w:r w:rsidRPr="007C3E78">
              <w:rPr>
                <w:sz w:val="22"/>
                <w:szCs w:val="22"/>
                <w:lang w:eastAsia="cs-CZ"/>
              </w:rPr>
              <w:lastRenderedPageBreak/>
              <w:t>18</w:t>
            </w:r>
          </w:p>
        </w:tc>
        <w:tc>
          <w:tcPr>
            <w:tcW w:w="3720" w:type="dxa"/>
            <w:shd w:val="clear" w:color="auto" w:fill="auto"/>
          </w:tcPr>
          <w:p w14:paraId="4581DD3F" w14:textId="77777777" w:rsidR="008F1CFB" w:rsidRPr="007C3E78" w:rsidRDefault="008F1CFB" w:rsidP="007C3E78">
            <w:pPr>
              <w:rPr>
                <w:sz w:val="22"/>
                <w:szCs w:val="22"/>
                <w:lang w:eastAsia="cs-CZ"/>
              </w:rPr>
            </w:pPr>
            <w:r w:rsidRPr="007C3E78">
              <w:rPr>
                <w:sz w:val="22"/>
                <w:szCs w:val="22"/>
                <w:lang w:eastAsia="cs-CZ"/>
              </w:rPr>
              <w:t>Rokovanie v priebehu súťaže</w:t>
            </w:r>
          </w:p>
        </w:tc>
        <w:tc>
          <w:tcPr>
            <w:tcW w:w="6379" w:type="dxa"/>
            <w:shd w:val="clear" w:color="auto" w:fill="auto"/>
          </w:tcPr>
          <w:p w14:paraId="4581DD40" w14:textId="77777777" w:rsidR="008F1CFB" w:rsidRPr="007C3E78" w:rsidRDefault="008F1CFB" w:rsidP="001342A2">
            <w:pPr>
              <w:jc w:val="both"/>
              <w:rPr>
                <w:sz w:val="22"/>
                <w:szCs w:val="22"/>
                <w:lang w:eastAsia="cs-CZ"/>
              </w:rPr>
            </w:pPr>
            <w:r w:rsidRPr="007C3E78">
              <w:rPr>
                <w:sz w:val="22"/>
                <w:szCs w:val="22"/>
                <w:lang w:eastAsia="cs-CZ"/>
              </w:rPr>
              <w:t>V kontexte verejnej alebo užšej súťaže verejný obstarávateľ rokuje s uchádzačmi/záujemcami počas hodnotiacej fázy, čo vedie k podstatnej modifikácii (zmene) pôvodných podmienok uvedených v oznámení alebo v súťažných podkladoch.</w:t>
            </w:r>
          </w:p>
        </w:tc>
        <w:tc>
          <w:tcPr>
            <w:tcW w:w="3260" w:type="dxa"/>
            <w:shd w:val="clear" w:color="auto" w:fill="auto"/>
          </w:tcPr>
          <w:p w14:paraId="4581DD41" w14:textId="77777777" w:rsidR="008F1CFB" w:rsidRPr="007C3E78" w:rsidRDefault="008F1CFB" w:rsidP="007C3E78">
            <w:pPr>
              <w:rPr>
                <w:sz w:val="22"/>
                <w:szCs w:val="22"/>
                <w:lang w:eastAsia="cs-CZ"/>
              </w:rPr>
            </w:pPr>
            <w:r w:rsidRPr="007C3E78">
              <w:rPr>
                <w:sz w:val="22"/>
                <w:szCs w:val="22"/>
                <w:lang w:eastAsia="cs-CZ"/>
              </w:rPr>
              <w:t>25 %</w:t>
            </w:r>
          </w:p>
          <w:p w14:paraId="4581DD42" w14:textId="77777777" w:rsidR="008F1CFB" w:rsidRPr="007C3E78" w:rsidRDefault="008F1CFB" w:rsidP="007C3E78">
            <w:pPr>
              <w:rPr>
                <w:sz w:val="22"/>
                <w:szCs w:val="22"/>
                <w:lang w:eastAsia="cs-CZ"/>
              </w:rPr>
            </w:pPr>
          </w:p>
          <w:p w14:paraId="4581DD43"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D4B" w14:textId="77777777" w:rsidTr="00A91AEF">
        <w:tc>
          <w:tcPr>
            <w:tcW w:w="675" w:type="dxa"/>
            <w:shd w:val="clear" w:color="auto" w:fill="auto"/>
            <w:vAlign w:val="center"/>
          </w:tcPr>
          <w:p w14:paraId="4581DD45" w14:textId="77777777" w:rsidR="008F1CFB" w:rsidRPr="007C3E78" w:rsidRDefault="008F1CFB" w:rsidP="00A91AEF">
            <w:pPr>
              <w:jc w:val="center"/>
              <w:rPr>
                <w:sz w:val="22"/>
                <w:szCs w:val="22"/>
                <w:lang w:eastAsia="cs-CZ"/>
              </w:rPr>
            </w:pPr>
            <w:r w:rsidRPr="007C3E78">
              <w:rPr>
                <w:sz w:val="22"/>
                <w:szCs w:val="22"/>
                <w:lang w:eastAsia="cs-CZ"/>
              </w:rPr>
              <w:t>19</w:t>
            </w:r>
          </w:p>
        </w:tc>
        <w:tc>
          <w:tcPr>
            <w:tcW w:w="3720" w:type="dxa"/>
            <w:shd w:val="clear" w:color="auto" w:fill="auto"/>
          </w:tcPr>
          <w:p w14:paraId="4581DD46" w14:textId="77777777" w:rsidR="008F1CFB" w:rsidRPr="007C3E78" w:rsidRDefault="008F1CFB" w:rsidP="007C3E78">
            <w:pPr>
              <w:rPr>
                <w:sz w:val="22"/>
                <w:szCs w:val="22"/>
                <w:lang w:eastAsia="cs-CZ"/>
              </w:rPr>
            </w:pPr>
            <w:r w:rsidRPr="007C3E78">
              <w:rPr>
                <w:sz w:val="22"/>
                <w:szCs w:val="22"/>
                <w:lang w:eastAsia="cs-CZ"/>
              </w:rPr>
              <w:t>V rámci rokovacieho konania so zverejnením nastala podstatná modifikácia (zmena) podmienok uvedených v oznámení alebo v súťažných podkladoch</w:t>
            </w:r>
            <w:r w:rsidRPr="007C3E78">
              <w:rPr>
                <w:sz w:val="22"/>
                <w:szCs w:val="22"/>
                <w:vertAlign w:val="superscript"/>
                <w:lang w:eastAsia="cs-CZ"/>
              </w:rPr>
              <w:footnoteReference w:id="6"/>
            </w:r>
          </w:p>
        </w:tc>
        <w:tc>
          <w:tcPr>
            <w:tcW w:w="6379" w:type="dxa"/>
            <w:shd w:val="clear" w:color="auto" w:fill="auto"/>
          </w:tcPr>
          <w:p w14:paraId="4581DD47" w14:textId="77777777" w:rsidR="008F1CFB" w:rsidRPr="007C3E78" w:rsidRDefault="008F1CFB" w:rsidP="001342A2">
            <w:pPr>
              <w:jc w:val="both"/>
              <w:rPr>
                <w:sz w:val="22"/>
                <w:szCs w:val="22"/>
                <w:lang w:eastAsia="cs-CZ"/>
              </w:rPr>
            </w:pPr>
            <w:r w:rsidRPr="007C3E78">
              <w:rPr>
                <w:sz w:val="22"/>
                <w:szCs w:val="22"/>
                <w:lang w:eastAsia="cs-CZ"/>
              </w:rPr>
              <w:t>V rokovacom konaní  so zverejnením pôvodné podmienky zákazky boli podstatným spôsobom zmenené, čo by bolo dôvodom na vyhlásenie novej zákazky a/alebo zmenou podmienok zákazka prestala spĺňať podmienky odôvodňujúce použitie rokovacieho konania so zverejnením</w:t>
            </w:r>
          </w:p>
        </w:tc>
        <w:tc>
          <w:tcPr>
            <w:tcW w:w="3260" w:type="dxa"/>
            <w:shd w:val="clear" w:color="auto" w:fill="auto"/>
          </w:tcPr>
          <w:p w14:paraId="4581DD48" w14:textId="77777777" w:rsidR="008F1CFB" w:rsidRPr="007C3E78" w:rsidRDefault="008F1CFB" w:rsidP="007C3E78">
            <w:pPr>
              <w:rPr>
                <w:sz w:val="22"/>
                <w:szCs w:val="22"/>
                <w:lang w:eastAsia="cs-CZ"/>
              </w:rPr>
            </w:pPr>
            <w:r w:rsidRPr="007C3E78">
              <w:rPr>
                <w:sz w:val="22"/>
                <w:szCs w:val="22"/>
                <w:lang w:eastAsia="cs-CZ"/>
              </w:rPr>
              <w:t>25 %</w:t>
            </w:r>
          </w:p>
          <w:p w14:paraId="4581DD49" w14:textId="77777777" w:rsidR="008F1CFB" w:rsidRPr="007C3E78" w:rsidRDefault="008F1CFB" w:rsidP="007C3E78">
            <w:pPr>
              <w:rPr>
                <w:sz w:val="22"/>
                <w:szCs w:val="22"/>
                <w:lang w:eastAsia="cs-CZ"/>
              </w:rPr>
            </w:pPr>
          </w:p>
          <w:p w14:paraId="4581DD4A"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D50" w14:textId="77777777" w:rsidTr="00A91AEF">
        <w:tc>
          <w:tcPr>
            <w:tcW w:w="675" w:type="dxa"/>
            <w:shd w:val="clear" w:color="auto" w:fill="auto"/>
            <w:vAlign w:val="center"/>
          </w:tcPr>
          <w:p w14:paraId="4581DD4C" w14:textId="77777777" w:rsidR="008F1CFB" w:rsidRPr="007C3E78" w:rsidRDefault="008F1CFB" w:rsidP="00A91AEF">
            <w:pPr>
              <w:jc w:val="center"/>
              <w:rPr>
                <w:sz w:val="22"/>
                <w:szCs w:val="22"/>
                <w:lang w:eastAsia="cs-CZ"/>
              </w:rPr>
            </w:pPr>
            <w:r w:rsidRPr="007C3E78">
              <w:rPr>
                <w:sz w:val="22"/>
                <w:szCs w:val="22"/>
                <w:lang w:eastAsia="cs-CZ"/>
              </w:rPr>
              <w:t>20</w:t>
            </w:r>
          </w:p>
        </w:tc>
        <w:tc>
          <w:tcPr>
            <w:tcW w:w="3720" w:type="dxa"/>
            <w:shd w:val="clear" w:color="auto" w:fill="auto"/>
          </w:tcPr>
          <w:p w14:paraId="4581DD4D" w14:textId="77777777" w:rsidR="008F1CFB" w:rsidRPr="007C3E78" w:rsidRDefault="008F1CFB" w:rsidP="007C3E78">
            <w:pPr>
              <w:rPr>
                <w:sz w:val="22"/>
                <w:szCs w:val="22"/>
                <w:lang w:eastAsia="cs-CZ"/>
              </w:rPr>
            </w:pPr>
            <w:r w:rsidRPr="007C3E78">
              <w:rPr>
                <w:sz w:val="22"/>
                <w:szCs w:val="22"/>
                <w:lang w:eastAsia="cs-CZ"/>
              </w:rPr>
              <w:t>Odmietnutie mimoriadne nízkej ponuky</w:t>
            </w:r>
          </w:p>
        </w:tc>
        <w:tc>
          <w:tcPr>
            <w:tcW w:w="6379" w:type="dxa"/>
            <w:shd w:val="clear" w:color="auto" w:fill="auto"/>
          </w:tcPr>
          <w:p w14:paraId="4581DD4E" w14:textId="77777777" w:rsidR="008F1CFB" w:rsidRPr="007C3E78" w:rsidRDefault="008F1CFB" w:rsidP="001342A2">
            <w:pPr>
              <w:jc w:val="both"/>
              <w:rPr>
                <w:sz w:val="22"/>
                <w:szCs w:val="22"/>
                <w:lang w:eastAsia="cs-CZ"/>
              </w:rPr>
            </w:pPr>
            <w:r w:rsidRPr="007C3E78">
              <w:rPr>
                <w:sz w:val="22"/>
                <w:szCs w:val="22"/>
                <w:lang w:eastAsia="cs-CZ"/>
              </w:rPr>
              <w:t>Ponuka sa javí ako mimoriadne nízka vo vzťahu k obstarávaným tovarom, prácam alebo službám, ale verejný obstarávateľ predtým ako odmietne takúto ponuku nevyžiada písomne podrobnosti týkajúce sa základných charakteristických parametrov ponuky, ktoré považuje za dôležité</w:t>
            </w:r>
          </w:p>
        </w:tc>
        <w:tc>
          <w:tcPr>
            <w:tcW w:w="3260" w:type="dxa"/>
            <w:shd w:val="clear" w:color="auto" w:fill="auto"/>
          </w:tcPr>
          <w:p w14:paraId="4581DD4F" w14:textId="77777777" w:rsidR="008F1CFB" w:rsidRPr="007C3E78" w:rsidRDefault="008F1CFB" w:rsidP="007C3E78">
            <w:pPr>
              <w:rPr>
                <w:sz w:val="22"/>
                <w:szCs w:val="22"/>
                <w:lang w:eastAsia="cs-CZ"/>
              </w:rPr>
            </w:pPr>
            <w:r w:rsidRPr="007C3E78">
              <w:rPr>
                <w:sz w:val="22"/>
                <w:szCs w:val="22"/>
                <w:lang w:eastAsia="cs-CZ"/>
              </w:rPr>
              <w:t>25 %</w:t>
            </w:r>
          </w:p>
        </w:tc>
      </w:tr>
      <w:tr w:rsidR="008F1CFB" w:rsidRPr="007C3E78" w14:paraId="4581DD55" w14:textId="77777777" w:rsidTr="00A91AEF">
        <w:tc>
          <w:tcPr>
            <w:tcW w:w="675" w:type="dxa"/>
            <w:tcBorders>
              <w:bottom w:val="single" w:sz="4" w:space="0" w:color="auto"/>
            </w:tcBorders>
            <w:shd w:val="clear" w:color="auto" w:fill="auto"/>
            <w:vAlign w:val="center"/>
          </w:tcPr>
          <w:p w14:paraId="4581DD51" w14:textId="77777777" w:rsidR="008F1CFB" w:rsidRPr="007C3E78" w:rsidRDefault="008F1CFB" w:rsidP="00A91AEF">
            <w:pPr>
              <w:jc w:val="center"/>
              <w:rPr>
                <w:sz w:val="22"/>
                <w:szCs w:val="22"/>
                <w:lang w:eastAsia="cs-CZ"/>
              </w:rPr>
            </w:pPr>
            <w:r w:rsidRPr="007C3E78">
              <w:rPr>
                <w:sz w:val="22"/>
                <w:szCs w:val="22"/>
                <w:lang w:eastAsia="cs-CZ"/>
              </w:rPr>
              <w:t>21</w:t>
            </w:r>
          </w:p>
        </w:tc>
        <w:tc>
          <w:tcPr>
            <w:tcW w:w="3720" w:type="dxa"/>
            <w:tcBorders>
              <w:bottom w:val="single" w:sz="4" w:space="0" w:color="auto"/>
            </w:tcBorders>
            <w:shd w:val="clear" w:color="auto" w:fill="auto"/>
          </w:tcPr>
          <w:p w14:paraId="4581DD52" w14:textId="77777777" w:rsidR="008F1CFB" w:rsidRPr="007C3E78" w:rsidRDefault="008F1CFB" w:rsidP="007C3E78">
            <w:pPr>
              <w:rPr>
                <w:sz w:val="22"/>
                <w:szCs w:val="22"/>
                <w:lang w:eastAsia="cs-CZ"/>
              </w:rPr>
            </w:pPr>
            <w:r w:rsidRPr="007C3E78">
              <w:rPr>
                <w:sz w:val="22"/>
                <w:szCs w:val="22"/>
                <w:lang w:eastAsia="cs-CZ"/>
              </w:rPr>
              <w:t>Konflikt záujmov</w:t>
            </w:r>
          </w:p>
        </w:tc>
        <w:tc>
          <w:tcPr>
            <w:tcW w:w="6379" w:type="dxa"/>
            <w:tcBorders>
              <w:bottom w:val="single" w:sz="4" w:space="0" w:color="auto"/>
            </w:tcBorders>
            <w:shd w:val="clear" w:color="auto" w:fill="auto"/>
          </w:tcPr>
          <w:p w14:paraId="4581DD53" w14:textId="77777777" w:rsidR="008F1CFB" w:rsidRPr="007C3E78" w:rsidRDefault="00FB0047" w:rsidP="001342A2">
            <w:pPr>
              <w:jc w:val="both"/>
              <w:rPr>
                <w:sz w:val="22"/>
                <w:szCs w:val="22"/>
                <w:lang w:eastAsia="cs-CZ"/>
              </w:rPr>
            </w:pPr>
            <w:r w:rsidRPr="007C3E78">
              <w:rPr>
                <w:sz w:val="22"/>
                <w:szCs w:val="22"/>
                <w:lang w:eastAsia="cs-CZ"/>
              </w:rPr>
              <w:t>Konflikt záujmov medzi verejným obstarávateľom/prijímateľom a uchádzačom alebo záujemcom</w:t>
            </w:r>
            <w:r w:rsidR="001342A2">
              <w:rPr>
                <w:sz w:val="22"/>
                <w:szCs w:val="22"/>
                <w:lang w:eastAsia="cs-CZ"/>
              </w:rPr>
              <w:t xml:space="preserve"> </w:t>
            </w:r>
            <w:r w:rsidR="008F1CFB" w:rsidRPr="007C3E78">
              <w:rPr>
                <w:sz w:val="22"/>
                <w:szCs w:val="22"/>
                <w:lang w:eastAsia="cs-CZ"/>
              </w:rPr>
              <w:t>preukázaný zodpovedným súdnym alebo úradným orgánom</w:t>
            </w:r>
            <w:r w:rsidR="008F1CFB" w:rsidRPr="007C3E78">
              <w:rPr>
                <w:rStyle w:val="Odkaznapoznmkupodiarou"/>
                <w:sz w:val="22"/>
                <w:szCs w:val="22"/>
                <w:lang w:eastAsia="cs-CZ"/>
              </w:rPr>
              <w:footnoteReference w:id="7"/>
            </w:r>
          </w:p>
        </w:tc>
        <w:tc>
          <w:tcPr>
            <w:tcW w:w="3260" w:type="dxa"/>
            <w:tcBorders>
              <w:bottom w:val="single" w:sz="4" w:space="0" w:color="auto"/>
            </w:tcBorders>
            <w:shd w:val="clear" w:color="auto" w:fill="auto"/>
          </w:tcPr>
          <w:p w14:paraId="4581DD54" w14:textId="77777777" w:rsidR="008F1CFB" w:rsidRPr="007C3E78" w:rsidRDefault="008F1CFB" w:rsidP="007C3E78">
            <w:pPr>
              <w:rPr>
                <w:sz w:val="22"/>
                <w:szCs w:val="22"/>
                <w:lang w:eastAsia="cs-CZ"/>
              </w:rPr>
            </w:pPr>
            <w:r w:rsidRPr="007C3E78">
              <w:rPr>
                <w:sz w:val="22"/>
                <w:szCs w:val="22"/>
                <w:lang w:eastAsia="cs-CZ"/>
              </w:rPr>
              <w:t>100 %</w:t>
            </w:r>
          </w:p>
        </w:tc>
      </w:tr>
      <w:tr w:rsidR="00A91AEF" w:rsidRPr="007C3E78" w14:paraId="4581DD57" w14:textId="77777777" w:rsidTr="00A91AEF">
        <w:tc>
          <w:tcPr>
            <w:tcW w:w="14034" w:type="dxa"/>
            <w:gridSpan w:val="4"/>
            <w:shd w:val="clear" w:color="auto" w:fill="BFBFBF" w:themeFill="background1" w:themeFillShade="BF"/>
            <w:vAlign w:val="center"/>
          </w:tcPr>
          <w:p w14:paraId="4581DD56" w14:textId="77777777" w:rsidR="00A91AEF" w:rsidRPr="00A91AEF" w:rsidRDefault="00A91AEF" w:rsidP="00A91AEF">
            <w:pPr>
              <w:jc w:val="center"/>
              <w:rPr>
                <w:b/>
                <w:sz w:val="22"/>
                <w:szCs w:val="22"/>
                <w:lang w:eastAsia="cs-CZ"/>
              </w:rPr>
            </w:pPr>
            <w:r w:rsidRPr="00A91AEF">
              <w:rPr>
                <w:b/>
                <w:sz w:val="22"/>
                <w:szCs w:val="22"/>
                <w:lang w:eastAsia="cs-CZ"/>
              </w:rPr>
              <w:t>Realizácia zákazky</w:t>
            </w:r>
          </w:p>
        </w:tc>
      </w:tr>
      <w:tr w:rsidR="008F1CFB" w:rsidRPr="007C3E78" w14:paraId="4581DD62" w14:textId="77777777" w:rsidTr="00A91AEF">
        <w:tc>
          <w:tcPr>
            <w:tcW w:w="675" w:type="dxa"/>
            <w:shd w:val="clear" w:color="auto" w:fill="auto"/>
            <w:vAlign w:val="center"/>
          </w:tcPr>
          <w:p w14:paraId="4581DD58" w14:textId="77777777" w:rsidR="008F1CFB" w:rsidRPr="007C3E78" w:rsidRDefault="008F1CFB" w:rsidP="00A91AEF">
            <w:pPr>
              <w:jc w:val="center"/>
              <w:rPr>
                <w:sz w:val="22"/>
                <w:szCs w:val="22"/>
                <w:lang w:eastAsia="cs-CZ"/>
              </w:rPr>
            </w:pPr>
            <w:r w:rsidRPr="007C3E78">
              <w:rPr>
                <w:sz w:val="22"/>
                <w:szCs w:val="22"/>
                <w:lang w:eastAsia="cs-CZ"/>
              </w:rPr>
              <w:lastRenderedPageBreak/>
              <w:t>22</w:t>
            </w:r>
          </w:p>
        </w:tc>
        <w:tc>
          <w:tcPr>
            <w:tcW w:w="3720" w:type="dxa"/>
            <w:shd w:val="clear" w:color="auto" w:fill="auto"/>
          </w:tcPr>
          <w:p w14:paraId="4581DD59" w14:textId="77777777" w:rsidR="008F1CFB" w:rsidRPr="007C3E78" w:rsidRDefault="008F1CFB" w:rsidP="007C3E78">
            <w:pPr>
              <w:rPr>
                <w:sz w:val="22"/>
                <w:szCs w:val="22"/>
                <w:lang w:eastAsia="cs-CZ"/>
              </w:rPr>
            </w:pPr>
            <w:r w:rsidRPr="007C3E78">
              <w:rPr>
                <w:sz w:val="22"/>
                <w:szCs w:val="22"/>
                <w:lang w:eastAsia="cs-CZ"/>
              </w:rPr>
              <w:t>Podstatná zmena častí podmienok uzatvorenej zmluvy oproti častiam obchodných podmienok uvedených v</w:t>
            </w:r>
            <w:r w:rsidR="00FB0047" w:rsidRPr="007C3E78">
              <w:rPr>
                <w:sz w:val="22"/>
                <w:szCs w:val="22"/>
                <w:lang w:eastAsia="cs-CZ"/>
              </w:rPr>
              <w:t> </w:t>
            </w:r>
            <w:r w:rsidRPr="007C3E78">
              <w:rPr>
                <w:sz w:val="22"/>
                <w:szCs w:val="22"/>
                <w:lang w:eastAsia="cs-CZ"/>
              </w:rPr>
              <w:t>oznámení alebo v</w:t>
            </w:r>
            <w:r w:rsidR="00FB0047" w:rsidRPr="007C3E78">
              <w:rPr>
                <w:sz w:val="22"/>
                <w:szCs w:val="22"/>
                <w:lang w:eastAsia="cs-CZ"/>
              </w:rPr>
              <w:t> </w:t>
            </w:r>
            <w:r w:rsidRPr="007C3E78">
              <w:rPr>
                <w:sz w:val="22"/>
                <w:szCs w:val="22"/>
                <w:lang w:eastAsia="cs-CZ"/>
              </w:rPr>
              <w:t>súťažných podkladoch</w:t>
            </w:r>
            <w:r w:rsidRPr="007C3E78">
              <w:rPr>
                <w:sz w:val="22"/>
                <w:szCs w:val="22"/>
                <w:vertAlign w:val="superscript"/>
                <w:lang w:eastAsia="cs-CZ"/>
              </w:rPr>
              <w:t>9</w:t>
            </w:r>
          </w:p>
        </w:tc>
        <w:tc>
          <w:tcPr>
            <w:tcW w:w="6379" w:type="dxa"/>
            <w:shd w:val="clear" w:color="auto" w:fill="auto"/>
          </w:tcPr>
          <w:p w14:paraId="4581DD5A" w14:textId="77777777" w:rsidR="008F1CFB" w:rsidRPr="007C3E78" w:rsidRDefault="008F1CFB" w:rsidP="001342A2">
            <w:pPr>
              <w:jc w:val="both"/>
              <w:rPr>
                <w:sz w:val="22"/>
                <w:szCs w:val="22"/>
                <w:lang w:eastAsia="cs-CZ"/>
              </w:rPr>
            </w:pPr>
            <w:r w:rsidRPr="007C3E78">
              <w:rPr>
                <w:sz w:val="22"/>
                <w:szCs w:val="22"/>
                <w:lang w:eastAsia="cs-CZ"/>
              </w:rPr>
              <w:t>Po podpise zmluvy boli doplnené/zmenené podstatné náležitosti podmienok uzatvorenej zmluvy týkajúce sa povahy a</w:t>
            </w:r>
            <w:r w:rsidR="00FB0047" w:rsidRPr="007C3E78">
              <w:rPr>
                <w:sz w:val="22"/>
                <w:szCs w:val="22"/>
                <w:lang w:eastAsia="cs-CZ"/>
              </w:rPr>
              <w:t> </w:t>
            </w:r>
            <w:r w:rsidRPr="007C3E78">
              <w:rPr>
                <w:sz w:val="22"/>
                <w:szCs w:val="22"/>
                <w:lang w:eastAsia="cs-CZ"/>
              </w:rPr>
              <w:t>rozsahu prác, lehoty na realizáciu predmetu zmluvy, platobných podmienok a</w:t>
            </w:r>
            <w:r w:rsidR="00FB0047" w:rsidRPr="007C3E78">
              <w:rPr>
                <w:sz w:val="22"/>
                <w:szCs w:val="22"/>
                <w:lang w:eastAsia="cs-CZ"/>
              </w:rPr>
              <w:t> </w:t>
            </w:r>
            <w:r w:rsidRPr="007C3E78">
              <w:rPr>
                <w:sz w:val="22"/>
                <w:szCs w:val="22"/>
                <w:lang w:eastAsia="cs-CZ"/>
              </w:rPr>
              <w:t>špecifikácie materiálov,  alebo ceny</w:t>
            </w:r>
            <w:r w:rsidRPr="007C3E78">
              <w:rPr>
                <w:sz w:val="22"/>
                <w:szCs w:val="22"/>
                <w:vertAlign w:val="superscript"/>
                <w:lang w:eastAsia="cs-CZ"/>
              </w:rPr>
              <w:t>9</w:t>
            </w:r>
            <w:r w:rsidRPr="007C3E78">
              <w:rPr>
                <w:sz w:val="22"/>
                <w:szCs w:val="22"/>
                <w:lang w:eastAsia="cs-CZ"/>
              </w:rPr>
              <w:t>. Je nevyhnutné vždy posúdiť od prípadu k</w:t>
            </w:r>
            <w:r w:rsidR="00FB0047" w:rsidRPr="007C3E78">
              <w:rPr>
                <w:sz w:val="22"/>
                <w:szCs w:val="22"/>
                <w:lang w:eastAsia="cs-CZ"/>
              </w:rPr>
              <w:t> </w:t>
            </w:r>
            <w:r w:rsidRPr="007C3E78">
              <w:rPr>
                <w:sz w:val="22"/>
                <w:szCs w:val="22"/>
                <w:lang w:eastAsia="cs-CZ"/>
              </w:rPr>
              <w:t>prípadu, či sa v</w:t>
            </w:r>
            <w:r w:rsidR="00FB0047" w:rsidRPr="007C3E78">
              <w:rPr>
                <w:sz w:val="22"/>
                <w:szCs w:val="22"/>
                <w:lang w:eastAsia="cs-CZ"/>
              </w:rPr>
              <w:t> </w:t>
            </w:r>
            <w:r w:rsidRPr="007C3E78">
              <w:rPr>
                <w:sz w:val="22"/>
                <w:szCs w:val="22"/>
                <w:lang w:eastAsia="cs-CZ"/>
              </w:rPr>
              <w:t xml:space="preserve">danom prípade jedná o „podstatnú“ zmenu.  </w:t>
            </w:r>
            <w:r w:rsidRPr="007C3E78">
              <w:rPr>
                <w:sz w:val="22"/>
                <w:szCs w:val="22"/>
                <w:vertAlign w:val="superscript"/>
                <w:lang w:eastAsia="cs-CZ"/>
              </w:rPr>
              <w:footnoteReference w:id="8"/>
            </w:r>
          </w:p>
          <w:p w14:paraId="4581DD5B" w14:textId="77777777" w:rsidR="008F1CFB" w:rsidRPr="007C3E78" w:rsidRDefault="008F1CFB" w:rsidP="001342A2">
            <w:pPr>
              <w:jc w:val="both"/>
              <w:rPr>
                <w:sz w:val="22"/>
                <w:szCs w:val="22"/>
                <w:lang w:eastAsia="cs-CZ"/>
              </w:rPr>
            </w:pPr>
          </w:p>
          <w:p w14:paraId="4581DD5C" w14:textId="77777777" w:rsidR="008F1CFB" w:rsidRPr="007C3E78" w:rsidRDefault="008F1CFB" w:rsidP="001342A2">
            <w:pPr>
              <w:jc w:val="both"/>
              <w:rPr>
                <w:sz w:val="22"/>
                <w:szCs w:val="22"/>
                <w:lang w:eastAsia="cs-CZ"/>
              </w:rPr>
            </w:pPr>
            <w:r w:rsidRPr="007C3E78">
              <w:rPr>
                <w:sz w:val="22"/>
                <w:szCs w:val="22"/>
                <w:lang w:eastAsia="cs-CZ"/>
              </w:rPr>
              <w:t>Verejný obstarávateľ uzatvoril dodatok v</w:t>
            </w:r>
            <w:r w:rsidR="00FB0047" w:rsidRPr="007C3E78">
              <w:rPr>
                <w:sz w:val="22"/>
                <w:szCs w:val="22"/>
                <w:lang w:eastAsia="cs-CZ"/>
              </w:rPr>
              <w:t> </w:t>
            </w:r>
            <w:r w:rsidRPr="007C3E78">
              <w:rPr>
                <w:sz w:val="22"/>
                <w:szCs w:val="22"/>
                <w:lang w:eastAsia="cs-CZ"/>
              </w:rPr>
              <w:t>rozpore so zákazom uvedeným v § 10a ods. 1 zákona o</w:t>
            </w:r>
            <w:r w:rsidR="00FB0047" w:rsidRPr="007C3E78">
              <w:rPr>
                <w:sz w:val="22"/>
                <w:szCs w:val="22"/>
                <w:lang w:eastAsia="cs-CZ"/>
              </w:rPr>
              <w:t> </w:t>
            </w:r>
            <w:r w:rsidRPr="007C3E78">
              <w:rPr>
                <w:sz w:val="22"/>
                <w:szCs w:val="22"/>
                <w:lang w:eastAsia="cs-CZ"/>
              </w:rPr>
              <w:t>VO</w:t>
            </w:r>
          </w:p>
        </w:tc>
        <w:tc>
          <w:tcPr>
            <w:tcW w:w="3260" w:type="dxa"/>
            <w:shd w:val="clear" w:color="auto" w:fill="auto"/>
          </w:tcPr>
          <w:p w14:paraId="4581DD5D" w14:textId="77777777" w:rsidR="008F1CFB" w:rsidRPr="007C3E78" w:rsidRDefault="008F1CFB" w:rsidP="007C3E78">
            <w:pPr>
              <w:rPr>
                <w:sz w:val="22"/>
                <w:szCs w:val="22"/>
                <w:lang w:eastAsia="cs-CZ"/>
              </w:rPr>
            </w:pPr>
            <w:r w:rsidRPr="007C3E78">
              <w:rPr>
                <w:sz w:val="22"/>
                <w:szCs w:val="22"/>
                <w:lang w:eastAsia="cs-CZ"/>
              </w:rPr>
              <w:t>25 % z</w:t>
            </w:r>
            <w:r w:rsidR="00FB0047" w:rsidRPr="007C3E78">
              <w:rPr>
                <w:sz w:val="22"/>
                <w:szCs w:val="22"/>
                <w:lang w:eastAsia="cs-CZ"/>
              </w:rPr>
              <w:t> </w:t>
            </w:r>
            <w:r w:rsidRPr="007C3E78">
              <w:rPr>
                <w:sz w:val="22"/>
                <w:szCs w:val="22"/>
                <w:lang w:eastAsia="cs-CZ"/>
              </w:rPr>
              <w:t>ceny zmluvy</w:t>
            </w:r>
          </w:p>
          <w:p w14:paraId="4581DD5E" w14:textId="77777777" w:rsidR="008F1CFB" w:rsidRPr="007C3E78" w:rsidRDefault="008F1CFB" w:rsidP="007C3E78">
            <w:pPr>
              <w:rPr>
                <w:sz w:val="22"/>
                <w:szCs w:val="22"/>
                <w:lang w:eastAsia="cs-CZ"/>
              </w:rPr>
            </w:pPr>
          </w:p>
          <w:p w14:paraId="4581DD5F" w14:textId="77777777" w:rsidR="008F1CFB" w:rsidRPr="007C3E78" w:rsidRDefault="008F1CFB" w:rsidP="007C3E78">
            <w:pPr>
              <w:rPr>
                <w:sz w:val="22"/>
                <w:szCs w:val="22"/>
                <w:lang w:eastAsia="cs-CZ"/>
              </w:rPr>
            </w:pPr>
            <w:r w:rsidRPr="007C3E78">
              <w:rPr>
                <w:sz w:val="22"/>
                <w:szCs w:val="22"/>
                <w:lang w:eastAsia="cs-CZ"/>
              </w:rPr>
              <w:t>plus</w:t>
            </w:r>
          </w:p>
          <w:p w14:paraId="4581DD60" w14:textId="77777777" w:rsidR="008F1CFB" w:rsidRPr="007C3E78" w:rsidRDefault="008F1CFB" w:rsidP="007C3E78">
            <w:pPr>
              <w:rPr>
                <w:sz w:val="22"/>
                <w:szCs w:val="22"/>
                <w:lang w:eastAsia="cs-CZ"/>
              </w:rPr>
            </w:pPr>
          </w:p>
          <w:p w14:paraId="4581DD61" w14:textId="77777777" w:rsidR="008F1CFB" w:rsidRPr="007C3E78" w:rsidRDefault="008F1CFB" w:rsidP="007C3E78">
            <w:pPr>
              <w:rPr>
                <w:sz w:val="22"/>
                <w:szCs w:val="22"/>
                <w:lang w:eastAsia="cs-CZ"/>
              </w:rPr>
            </w:pPr>
            <w:r w:rsidRPr="007C3E78">
              <w:rPr>
                <w:sz w:val="22"/>
                <w:szCs w:val="22"/>
                <w:lang w:eastAsia="cs-CZ"/>
              </w:rPr>
              <w:t>hodnota dodatočných výdavkov z</w:t>
            </w:r>
            <w:r w:rsidR="00FB0047" w:rsidRPr="007C3E78">
              <w:rPr>
                <w:sz w:val="22"/>
                <w:szCs w:val="22"/>
                <w:lang w:eastAsia="cs-CZ"/>
              </w:rPr>
              <w:t> </w:t>
            </w:r>
            <w:r w:rsidRPr="007C3E78">
              <w:rPr>
                <w:sz w:val="22"/>
                <w:szCs w:val="22"/>
                <w:lang w:eastAsia="cs-CZ"/>
              </w:rPr>
              <w:t>plnenia zmluvy vychádzajúcich z</w:t>
            </w:r>
            <w:r w:rsidR="00FB0047" w:rsidRPr="007C3E78">
              <w:rPr>
                <w:sz w:val="22"/>
                <w:szCs w:val="22"/>
                <w:lang w:eastAsia="cs-CZ"/>
              </w:rPr>
              <w:t> </w:t>
            </w:r>
            <w:r w:rsidRPr="007C3E78">
              <w:rPr>
                <w:sz w:val="22"/>
                <w:szCs w:val="22"/>
                <w:lang w:eastAsia="cs-CZ"/>
              </w:rPr>
              <w:t>podstatných zmien zmluvy</w:t>
            </w:r>
          </w:p>
        </w:tc>
      </w:tr>
      <w:tr w:rsidR="008F1CFB" w:rsidRPr="007C3E78" w14:paraId="4581DD6B" w14:textId="77777777" w:rsidTr="00A91AEF">
        <w:tc>
          <w:tcPr>
            <w:tcW w:w="675" w:type="dxa"/>
            <w:shd w:val="clear" w:color="auto" w:fill="auto"/>
            <w:vAlign w:val="center"/>
          </w:tcPr>
          <w:p w14:paraId="4581DD63" w14:textId="77777777" w:rsidR="008F1CFB" w:rsidRPr="007C3E78" w:rsidRDefault="008F1CFB" w:rsidP="00A91AEF">
            <w:pPr>
              <w:jc w:val="center"/>
              <w:rPr>
                <w:sz w:val="22"/>
                <w:szCs w:val="22"/>
                <w:lang w:eastAsia="cs-CZ"/>
              </w:rPr>
            </w:pPr>
            <w:r w:rsidRPr="007C3E78">
              <w:rPr>
                <w:sz w:val="22"/>
                <w:szCs w:val="22"/>
                <w:lang w:eastAsia="cs-CZ"/>
              </w:rPr>
              <w:t>23</w:t>
            </w:r>
          </w:p>
        </w:tc>
        <w:tc>
          <w:tcPr>
            <w:tcW w:w="3720" w:type="dxa"/>
            <w:shd w:val="clear" w:color="auto" w:fill="auto"/>
          </w:tcPr>
          <w:p w14:paraId="4581DD64" w14:textId="77777777" w:rsidR="008F1CFB" w:rsidRPr="007C3E78" w:rsidRDefault="008F1CFB" w:rsidP="007C3E78">
            <w:pPr>
              <w:rPr>
                <w:sz w:val="22"/>
                <w:szCs w:val="22"/>
                <w:lang w:eastAsia="cs-CZ"/>
              </w:rPr>
            </w:pPr>
            <w:r w:rsidRPr="007C3E78">
              <w:rPr>
                <w:sz w:val="22"/>
                <w:szCs w:val="22"/>
                <w:lang w:eastAsia="cs-CZ"/>
              </w:rPr>
              <w:t>Zníženie rozsahu zákazky</w:t>
            </w:r>
          </w:p>
        </w:tc>
        <w:tc>
          <w:tcPr>
            <w:tcW w:w="6379" w:type="dxa"/>
            <w:shd w:val="clear" w:color="auto" w:fill="auto"/>
          </w:tcPr>
          <w:p w14:paraId="4581DD65" w14:textId="77777777" w:rsidR="008F1CFB" w:rsidRPr="007C3E78" w:rsidRDefault="008F1CFB" w:rsidP="001342A2">
            <w:pPr>
              <w:jc w:val="both"/>
              <w:rPr>
                <w:sz w:val="22"/>
                <w:szCs w:val="22"/>
                <w:lang w:eastAsia="cs-CZ"/>
              </w:rPr>
            </w:pPr>
            <w:r w:rsidRPr="007C3E78">
              <w:rPr>
                <w:sz w:val="22"/>
                <w:szCs w:val="22"/>
                <w:lang w:eastAsia="cs-CZ"/>
              </w:rPr>
              <w:t>Zákazka bola zadaná v</w:t>
            </w:r>
            <w:r w:rsidR="00FB0047" w:rsidRPr="007C3E78">
              <w:rPr>
                <w:sz w:val="22"/>
                <w:szCs w:val="22"/>
                <w:lang w:eastAsia="cs-CZ"/>
              </w:rPr>
              <w:t> </w:t>
            </w:r>
            <w:r w:rsidRPr="007C3E78">
              <w:rPr>
                <w:sz w:val="22"/>
                <w:szCs w:val="22"/>
                <w:lang w:eastAsia="cs-CZ"/>
              </w:rPr>
              <w:t>súlade so zákonom o</w:t>
            </w:r>
            <w:r w:rsidR="00FB0047" w:rsidRPr="007C3E78">
              <w:rPr>
                <w:sz w:val="22"/>
                <w:szCs w:val="22"/>
                <w:lang w:eastAsia="cs-CZ"/>
              </w:rPr>
              <w:t> </w:t>
            </w:r>
            <w:r w:rsidRPr="007C3E78">
              <w:rPr>
                <w:sz w:val="22"/>
                <w:szCs w:val="22"/>
                <w:lang w:eastAsia="cs-CZ"/>
              </w:rPr>
              <w:t>VO, ale následne bol znížený rozsah zákazky.</w:t>
            </w:r>
          </w:p>
        </w:tc>
        <w:tc>
          <w:tcPr>
            <w:tcW w:w="3260" w:type="dxa"/>
            <w:shd w:val="clear" w:color="auto" w:fill="auto"/>
          </w:tcPr>
          <w:p w14:paraId="4581DD66" w14:textId="77777777" w:rsidR="008F1CFB" w:rsidRPr="007C3E78" w:rsidRDefault="008F1CFB" w:rsidP="007C3E78">
            <w:pPr>
              <w:rPr>
                <w:sz w:val="22"/>
                <w:szCs w:val="22"/>
                <w:lang w:eastAsia="cs-CZ"/>
              </w:rPr>
            </w:pPr>
            <w:r w:rsidRPr="007C3E78">
              <w:rPr>
                <w:sz w:val="22"/>
                <w:szCs w:val="22"/>
                <w:lang w:eastAsia="cs-CZ"/>
              </w:rPr>
              <w:t>Hodnota zníženia rozsahu</w:t>
            </w:r>
          </w:p>
          <w:p w14:paraId="4581DD67" w14:textId="77777777" w:rsidR="008F1CFB" w:rsidRPr="007C3E78" w:rsidRDefault="008F1CFB" w:rsidP="007C3E78">
            <w:pPr>
              <w:rPr>
                <w:sz w:val="22"/>
                <w:szCs w:val="22"/>
                <w:lang w:eastAsia="cs-CZ"/>
              </w:rPr>
            </w:pPr>
          </w:p>
          <w:p w14:paraId="4581DD68" w14:textId="77777777" w:rsidR="008F1CFB" w:rsidRPr="007C3E78" w:rsidRDefault="008F1CFB" w:rsidP="007C3E78">
            <w:pPr>
              <w:rPr>
                <w:sz w:val="22"/>
                <w:szCs w:val="22"/>
                <w:lang w:eastAsia="cs-CZ"/>
              </w:rPr>
            </w:pPr>
            <w:r w:rsidRPr="007C3E78">
              <w:rPr>
                <w:sz w:val="22"/>
                <w:szCs w:val="22"/>
                <w:lang w:eastAsia="cs-CZ"/>
              </w:rPr>
              <w:t>Plus</w:t>
            </w:r>
          </w:p>
          <w:p w14:paraId="4581DD69" w14:textId="77777777" w:rsidR="008F1CFB" w:rsidRPr="007C3E78" w:rsidRDefault="008F1CFB" w:rsidP="007C3E78">
            <w:pPr>
              <w:rPr>
                <w:sz w:val="22"/>
                <w:szCs w:val="22"/>
                <w:lang w:eastAsia="cs-CZ"/>
              </w:rPr>
            </w:pPr>
          </w:p>
          <w:p w14:paraId="4581DD6A" w14:textId="77777777" w:rsidR="008F1CFB" w:rsidRPr="007C3E78" w:rsidRDefault="008F1CFB" w:rsidP="007C3E78">
            <w:pPr>
              <w:rPr>
                <w:sz w:val="22"/>
                <w:szCs w:val="22"/>
                <w:lang w:eastAsia="cs-CZ"/>
              </w:rPr>
            </w:pPr>
            <w:r w:rsidRPr="007C3E78">
              <w:rPr>
                <w:sz w:val="22"/>
                <w:szCs w:val="22"/>
                <w:lang w:eastAsia="cs-CZ"/>
              </w:rPr>
              <w:t>25 % z</w:t>
            </w:r>
            <w:r w:rsidR="00FB0047" w:rsidRPr="007C3E78">
              <w:rPr>
                <w:sz w:val="22"/>
                <w:szCs w:val="22"/>
                <w:lang w:eastAsia="cs-CZ"/>
              </w:rPr>
              <w:t> </w:t>
            </w:r>
            <w:r w:rsidRPr="007C3E78">
              <w:rPr>
                <w:sz w:val="22"/>
                <w:szCs w:val="22"/>
                <w:lang w:eastAsia="cs-CZ"/>
              </w:rPr>
              <w:t>hodnoty konečného rozsahu (iba ak zníženie v</w:t>
            </w:r>
            <w:r w:rsidR="00FB0047" w:rsidRPr="007C3E78">
              <w:rPr>
                <w:sz w:val="22"/>
                <w:szCs w:val="22"/>
                <w:lang w:eastAsia="cs-CZ"/>
              </w:rPr>
              <w:t> </w:t>
            </w:r>
            <w:r w:rsidRPr="007C3E78">
              <w:rPr>
                <w:sz w:val="22"/>
                <w:szCs w:val="22"/>
                <w:lang w:eastAsia="cs-CZ"/>
              </w:rPr>
              <w:t>rozsahu zákazky je podstatné)</w:t>
            </w:r>
          </w:p>
        </w:tc>
      </w:tr>
      <w:tr w:rsidR="008F1CFB" w:rsidRPr="007C3E78" w14:paraId="4581DD74" w14:textId="77777777" w:rsidTr="00A91AEF">
        <w:tc>
          <w:tcPr>
            <w:tcW w:w="675" w:type="dxa"/>
            <w:shd w:val="clear" w:color="auto" w:fill="auto"/>
            <w:vAlign w:val="center"/>
          </w:tcPr>
          <w:p w14:paraId="4581DD6C" w14:textId="77777777" w:rsidR="008F1CFB" w:rsidRPr="007C3E78" w:rsidRDefault="008F1CFB" w:rsidP="00A91AEF">
            <w:pPr>
              <w:jc w:val="center"/>
              <w:rPr>
                <w:sz w:val="22"/>
                <w:szCs w:val="22"/>
                <w:lang w:eastAsia="cs-CZ"/>
              </w:rPr>
            </w:pPr>
            <w:r w:rsidRPr="007C3E78">
              <w:rPr>
                <w:sz w:val="22"/>
                <w:szCs w:val="22"/>
                <w:lang w:eastAsia="cs-CZ"/>
              </w:rPr>
              <w:t>24</w:t>
            </w:r>
          </w:p>
        </w:tc>
        <w:tc>
          <w:tcPr>
            <w:tcW w:w="3720" w:type="dxa"/>
            <w:shd w:val="clear" w:color="auto" w:fill="auto"/>
          </w:tcPr>
          <w:p w14:paraId="4581DD6D" w14:textId="77777777" w:rsidR="008F1CFB" w:rsidRPr="007C3E78" w:rsidRDefault="008F1CFB" w:rsidP="007C3E78">
            <w:pPr>
              <w:ind w:left="34"/>
              <w:rPr>
                <w:sz w:val="22"/>
                <w:szCs w:val="22"/>
                <w:lang w:eastAsia="cs-CZ"/>
              </w:rPr>
            </w:pPr>
            <w:r w:rsidRPr="007C3E78">
              <w:rPr>
                <w:sz w:val="22"/>
                <w:szCs w:val="22"/>
                <w:lang w:eastAsia="cs-CZ"/>
              </w:rPr>
              <w:t>Zákazka na doplňujúce stavebné práce alebo služby (ak takáto zákazka predstavuje podstatnú modifikáciu pôvodných zmluvných podmienok</w:t>
            </w:r>
            <w:r w:rsidRPr="007C3E78">
              <w:rPr>
                <w:sz w:val="22"/>
                <w:szCs w:val="22"/>
                <w:vertAlign w:val="superscript"/>
                <w:lang w:eastAsia="cs-CZ"/>
              </w:rPr>
              <w:footnoteReference w:id="9"/>
            </w:r>
            <w:r w:rsidRPr="007C3E78">
              <w:rPr>
                <w:sz w:val="22"/>
                <w:szCs w:val="22"/>
                <w:lang w:eastAsia="cs-CZ"/>
              </w:rPr>
              <w:t>) bola zadaná bez použitia rokovacieho konania bez zverejnenia, resp. priameho rokovacieho konania,</w:t>
            </w:r>
          </w:p>
          <w:p w14:paraId="4581DD6E" w14:textId="77777777" w:rsidR="008F1CFB" w:rsidRPr="007C3E78" w:rsidRDefault="008F1CFB" w:rsidP="008F1CFB">
            <w:pPr>
              <w:numPr>
                <w:ilvl w:val="0"/>
                <w:numId w:val="29"/>
              </w:numPr>
              <w:jc w:val="both"/>
              <w:rPr>
                <w:sz w:val="22"/>
                <w:szCs w:val="22"/>
                <w:lang w:eastAsia="cs-CZ"/>
              </w:rPr>
            </w:pPr>
            <w:r w:rsidRPr="007C3E78">
              <w:rPr>
                <w:sz w:val="22"/>
                <w:szCs w:val="22"/>
                <w:lang w:eastAsia="cs-CZ"/>
              </w:rPr>
              <w:t>a/alebo doplňujúce práce alebo služby boli zadané v</w:t>
            </w:r>
            <w:r w:rsidR="00FB0047" w:rsidRPr="007C3E78">
              <w:rPr>
                <w:sz w:val="22"/>
                <w:szCs w:val="22"/>
                <w:lang w:eastAsia="cs-CZ"/>
              </w:rPr>
              <w:t> </w:t>
            </w:r>
            <w:r w:rsidRPr="007C3E78">
              <w:rPr>
                <w:sz w:val="22"/>
                <w:szCs w:val="22"/>
                <w:lang w:eastAsia="cs-CZ"/>
              </w:rPr>
              <w:t>rozpore s</w:t>
            </w:r>
            <w:r w:rsidR="00FB0047" w:rsidRPr="007C3E78">
              <w:rPr>
                <w:sz w:val="22"/>
                <w:szCs w:val="22"/>
                <w:lang w:eastAsia="cs-CZ"/>
              </w:rPr>
              <w:t> </w:t>
            </w:r>
            <w:r w:rsidRPr="007C3E78">
              <w:rPr>
                <w:sz w:val="22"/>
                <w:szCs w:val="22"/>
                <w:lang w:eastAsia="cs-CZ"/>
              </w:rPr>
              <w:t xml:space="preserve">podmienkami uvedenými  </w:t>
            </w:r>
            <w:r w:rsidRPr="007C3E78">
              <w:rPr>
                <w:sz w:val="22"/>
                <w:szCs w:val="22"/>
                <w:lang w:eastAsia="cs-CZ"/>
              </w:rPr>
              <w:lastRenderedPageBreak/>
              <w:t>v</w:t>
            </w:r>
            <w:r w:rsidR="00FB0047" w:rsidRPr="007C3E78">
              <w:rPr>
                <w:sz w:val="22"/>
                <w:szCs w:val="22"/>
                <w:lang w:eastAsia="cs-CZ"/>
              </w:rPr>
              <w:t> </w:t>
            </w:r>
            <w:r w:rsidRPr="007C3E78">
              <w:rPr>
                <w:sz w:val="22"/>
                <w:szCs w:val="22"/>
                <w:lang w:eastAsia="cs-CZ"/>
              </w:rPr>
              <w:t xml:space="preserve">ustanovení § 58 písm. c) alebo i), </w:t>
            </w:r>
            <w:r w:rsidRPr="007C3E78">
              <w:rPr>
                <w:sz w:val="22"/>
                <w:szCs w:val="22"/>
                <w:vertAlign w:val="superscript"/>
                <w:lang w:eastAsia="cs-CZ"/>
              </w:rPr>
              <w:footnoteReference w:id="10"/>
            </w:r>
          </w:p>
        </w:tc>
        <w:tc>
          <w:tcPr>
            <w:tcW w:w="6379" w:type="dxa"/>
            <w:shd w:val="clear" w:color="auto" w:fill="auto"/>
          </w:tcPr>
          <w:p w14:paraId="4581DD6F" w14:textId="77777777" w:rsidR="008F1CFB" w:rsidRPr="007C3E78" w:rsidRDefault="008F1CFB" w:rsidP="001342A2">
            <w:pPr>
              <w:jc w:val="both"/>
              <w:rPr>
                <w:sz w:val="22"/>
                <w:szCs w:val="22"/>
                <w:lang w:eastAsia="cs-CZ"/>
              </w:rPr>
            </w:pPr>
            <w:r w:rsidRPr="007C3E78">
              <w:rPr>
                <w:sz w:val="22"/>
                <w:szCs w:val="22"/>
                <w:lang w:eastAsia="cs-CZ"/>
              </w:rPr>
              <w:lastRenderedPageBreak/>
              <w:t>Pôvodná zákazka bola zadaná v</w:t>
            </w:r>
            <w:r w:rsidR="00FB0047" w:rsidRPr="007C3E78">
              <w:rPr>
                <w:sz w:val="22"/>
                <w:szCs w:val="22"/>
                <w:lang w:eastAsia="cs-CZ"/>
              </w:rPr>
              <w:t> </w:t>
            </w:r>
            <w:r w:rsidRPr="007C3E78">
              <w:rPr>
                <w:sz w:val="22"/>
                <w:szCs w:val="22"/>
                <w:lang w:eastAsia="cs-CZ"/>
              </w:rPr>
              <w:t>súlade s</w:t>
            </w:r>
            <w:r w:rsidR="00FB0047" w:rsidRPr="007C3E78">
              <w:rPr>
                <w:sz w:val="22"/>
                <w:szCs w:val="22"/>
                <w:lang w:eastAsia="cs-CZ"/>
              </w:rPr>
              <w:t> </w:t>
            </w:r>
            <w:r w:rsidRPr="007C3E78">
              <w:rPr>
                <w:sz w:val="22"/>
                <w:szCs w:val="22"/>
                <w:lang w:eastAsia="cs-CZ"/>
              </w:rPr>
              <w:t>relevantnými ustanoveniami zákona o</w:t>
            </w:r>
            <w:r w:rsidR="00FB0047" w:rsidRPr="007C3E78">
              <w:rPr>
                <w:sz w:val="22"/>
                <w:szCs w:val="22"/>
                <w:lang w:eastAsia="cs-CZ"/>
              </w:rPr>
              <w:t> </w:t>
            </w:r>
            <w:r w:rsidRPr="007C3E78">
              <w:rPr>
                <w:sz w:val="22"/>
                <w:szCs w:val="22"/>
                <w:lang w:eastAsia="cs-CZ"/>
              </w:rPr>
              <w:t>verejnom obstarávaní, ale dodatočné zákazky na práce/služby neboli zadané v</w:t>
            </w:r>
            <w:r w:rsidR="00FB0047" w:rsidRPr="007C3E78">
              <w:rPr>
                <w:sz w:val="22"/>
                <w:szCs w:val="22"/>
                <w:lang w:eastAsia="cs-CZ"/>
              </w:rPr>
              <w:t> </w:t>
            </w:r>
            <w:r w:rsidRPr="007C3E78">
              <w:rPr>
                <w:sz w:val="22"/>
                <w:szCs w:val="22"/>
                <w:lang w:eastAsia="cs-CZ"/>
              </w:rPr>
              <w:t>súlade so zákonom o</w:t>
            </w:r>
            <w:r w:rsidR="00FB0047" w:rsidRPr="007C3E78">
              <w:rPr>
                <w:sz w:val="22"/>
                <w:szCs w:val="22"/>
                <w:lang w:eastAsia="cs-CZ"/>
              </w:rPr>
              <w:t> </w:t>
            </w:r>
            <w:r w:rsidRPr="007C3E78">
              <w:rPr>
                <w:sz w:val="22"/>
                <w:szCs w:val="22"/>
                <w:lang w:eastAsia="cs-CZ"/>
              </w:rPr>
              <w:t>verejnom obstarávaní, t. j. nebolo použité priame rokovacie konanie, resp. neboli splnené podmienky na použitie priameho rokovacieho konania.</w:t>
            </w:r>
          </w:p>
          <w:p w14:paraId="4581DD70" w14:textId="77777777" w:rsidR="008F1CFB" w:rsidRPr="007C3E78" w:rsidRDefault="008F1CFB" w:rsidP="001342A2">
            <w:pPr>
              <w:jc w:val="both"/>
              <w:rPr>
                <w:sz w:val="22"/>
                <w:szCs w:val="22"/>
                <w:lang w:eastAsia="cs-CZ"/>
              </w:rPr>
            </w:pPr>
          </w:p>
        </w:tc>
        <w:tc>
          <w:tcPr>
            <w:tcW w:w="3260" w:type="dxa"/>
            <w:shd w:val="clear" w:color="auto" w:fill="auto"/>
          </w:tcPr>
          <w:p w14:paraId="4581DD71" w14:textId="77777777" w:rsidR="008F1CFB" w:rsidRPr="007C3E78" w:rsidRDefault="008F1CFB" w:rsidP="007C3E78">
            <w:pPr>
              <w:rPr>
                <w:sz w:val="22"/>
                <w:szCs w:val="22"/>
                <w:lang w:eastAsia="cs-CZ"/>
              </w:rPr>
            </w:pPr>
            <w:r w:rsidRPr="007C3E78">
              <w:rPr>
                <w:sz w:val="22"/>
                <w:szCs w:val="22"/>
                <w:lang w:eastAsia="cs-CZ"/>
              </w:rPr>
              <w:t>100 % hodnoty dodatočnej zákazky</w:t>
            </w:r>
          </w:p>
          <w:p w14:paraId="4581DD72" w14:textId="77777777" w:rsidR="008F1CFB" w:rsidRPr="007C3E78" w:rsidRDefault="008F1CFB" w:rsidP="007C3E78">
            <w:pPr>
              <w:rPr>
                <w:sz w:val="22"/>
                <w:szCs w:val="22"/>
                <w:lang w:eastAsia="cs-CZ"/>
              </w:rPr>
            </w:pPr>
          </w:p>
          <w:p w14:paraId="4581DD73" w14:textId="01976D8D" w:rsidR="008F1CFB" w:rsidRPr="007C3E78" w:rsidRDefault="008F1CFB" w:rsidP="00CA3EE6">
            <w:pPr>
              <w:rPr>
                <w:sz w:val="22"/>
                <w:szCs w:val="22"/>
                <w:lang w:eastAsia="cs-CZ"/>
              </w:rPr>
            </w:pPr>
            <w:r w:rsidRPr="007C3E78">
              <w:rPr>
                <w:sz w:val="22"/>
                <w:szCs w:val="22"/>
                <w:lang w:eastAsia="cs-CZ"/>
              </w:rPr>
              <w:t>V</w:t>
            </w:r>
            <w:r w:rsidR="00FB0047" w:rsidRPr="007C3E78">
              <w:rPr>
                <w:sz w:val="22"/>
                <w:szCs w:val="22"/>
                <w:lang w:eastAsia="cs-CZ"/>
              </w:rPr>
              <w:t> </w:t>
            </w:r>
            <w:r w:rsidRPr="007C3E78">
              <w:rPr>
                <w:sz w:val="22"/>
                <w:szCs w:val="22"/>
                <w:lang w:eastAsia="cs-CZ"/>
              </w:rPr>
              <w:t>prípade, že všetky dodatočné hodnoty prác/tovarov/služieb v</w:t>
            </w:r>
            <w:r w:rsidR="00FB0047" w:rsidRPr="007C3E78">
              <w:rPr>
                <w:sz w:val="22"/>
                <w:szCs w:val="22"/>
                <w:lang w:eastAsia="cs-CZ"/>
              </w:rPr>
              <w:t> </w:t>
            </w:r>
            <w:r w:rsidRPr="007C3E78">
              <w:rPr>
                <w:sz w:val="22"/>
                <w:szCs w:val="22"/>
                <w:lang w:eastAsia="cs-CZ"/>
              </w:rPr>
              <w:t>dodatočných zákazkách nepresahujú 20 % z</w:t>
            </w:r>
            <w:r w:rsidR="00FB0047" w:rsidRPr="007C3E78">
              <w:rPr>
                <w:sz w:val="22"/>
                <w:szCs w:val="22"/>
                <w:lang w:eastAsia="cs-CZ"/>
              </w:rPr>
              <w:t> </w:t>
            </w:r>
            <w:r w:rsidRPr="007C3E78">
              <w:rPr>
                <w:sz w:val="22"/>
                <w:szCs w:val="22"/>
                <w:lang w:eastAsia="cs-CZ"/>
              </w:rPr>
              <w:t>hodnoty pôvodnej zákazky a</w:t>
            </w:r>
            <w:r w:rsidR="00FB0047" w:rsidRPr="007C3E78">
              <w:rPr>
                <w:sz w:val="22"/>
                <w:szCs w:val="22"/>
                <w:lang w:eastAsia="cs-CZ"/>
              </w:rPr>
              <w:t> </w:t>
            </w:r>
            <w:r w:rsidRPr="007C3E78">
              <w:rPr>
                <w:sz w:val="22"/>
                <w:szCs w:val="22"/>
                <w:lang w:eastAsia="cs-CZ"/>
              </w:rPr>
              <w:t>súčasne táto hodnota dodatočných zákaziek sama o</w:t>
            </w:r>
            <w:r w:rsidR="00FB0047" w:rsidRPr="007C3E78">
              <w:rPr>
                <w:sz w:val="22"/>
                <w:szCs w:val="22"/>
                <w:lang w:eastAsia="cs-CZ"/>
              </w:rPr>
              <w:t> </w:t>
            </w:r>
            <w:r w:rsidRPr="007C3E78">
              <w:rPr>
                <w:sz w:val="22"/>
                <w:szCs w:val="22"/>
                <w:lang w:eastAsia="cs-CZ"/>
              </w:rPr>
              <w:t xml:space="preserve">sebe nepredstavuje </w:t>
            </w:r>
            <w:r w:rsidRPr="007C3E78">
              <w:rPr>
                <w:sz w:val="22"/>
                <w:szCs w:val="22"/>
                <w:lang w:eastAsia="cs-CZ"/>
              </w:rPr>
              <w:lastRenderedPageBreak/>
              <w:t xml:space="preserve">hodnotu nadlimitnej zákazky, môže byť </w:t>
            </w:r>
            <w:del w:id="15" w:author="Maroš Varsányi" w:date="2017-12-22T10:26:00Z">
              <w:r w:rsidRPr="007C3E78">
                <w:rPr>
                  <w:sz w:val="22"/>
                  <w:szCs w:val="22"/>
                  <w:lang w:eastAsia="cs-CZ"/>
                </w:rPr>
                <w:delText>korekcia</w:delText>
              </w:r>
            </w:del>
            <w:ins w:id="16" w:author="Maroš Varsányi" w:date="2017-12-22T10:26:00Z">
              <w:r w:rsidR="00CA3EE6">
                <w:rPr>
                  <w:sz w:val="22"/>
                  <w:szCs w:val="22"/>
                  <w:lang w:eastAsia="cs-CZ"/>
                </w:rPr>
                <w:t>finančná oprava</w:t>
              </w:r>
            </w:ins>
            <w:r w:rsidR="00CA3EE6" w:rsidRPr="007C3E78">
              <w:rPr>
                <w:sz w:val="22"/>
                <w:szCs w:val="22"/>
                <w:lang w:eastAsia="cs-CZ"/>
              </w:rPr>
              <w:t xml:space="preserve"> </w:t>
            </w:r>
            <w:r w:rsidRPr="007C3E78">
              <w:rPr>
                <w:sz w:val="22"/>
                <w:szCs w:val="22"/>
                <w:lang w:eastAsia="cs-CZ"/>
              </w:rPr>
              <w:t>znížená na  25 % z</w:t>
            </w:r>
            <w:r w:rsidR="00FB0047" w:rsidRPr="007C3E78">
              <w:rPr>
                <w:sz w:val="22"/>
                <w:szCs w:val="22"/>
                <w:lang w:eastAsia="cs-CZ"/>
              </w:rPr>
              <w:t> </w:t>
            </w:r>
            <w:r w:rsidRPr="007C3E78">
              <w:rPr>
                <w:sz w:val="22"/>
                <w:szCs w:val="22"/>
                <w:lang w:eastAsia="cs-CZ"/>
              </w:rPr>
              <w:t>hodnoty dodatočnej/dodatočných zákaziek</w:t>
            </w:r>
          </w:p>
        </w:tc>
      </w:tr>
      <w:tr w:rsidR="008F1CFB" w:rsidRPr="007C3E78" w14:paraId="4581DD7A" w14:textId="77777777" w:rsidTr="00A91AEF">
        <w:tc>
          <w:tcPr>
            <w:tcW w:w="675" w:type="dxa"/>
            <w:shd w:val="clear" w:color="auto" w:fill="auto"/>
            <w:vAlign w:val="center"/>
          </w:tcPr>
          <w:p w14:paraId="4581DD75" w14:textId="77777777" w:rsidR="008F1CFB" w:rsidRPr="007C3E78" w:rsidRDefault="00AA1C21" w:rsidP="00A91AEF">
            <w:pPr>
              <w:jc w:val="center"/>
              <w:rPr>
                <w:sz w:val="22"/>
                <w:szCs w:val="22"/>
                <w:lang w:eastAsia="cs-CZ"/>
              </w:rPr>
            </w:pPr>
            <w:r>
              <w:rPr>
                <w:sz w:val="22"/>
                <w:szCs w:val="22"/>
                <w:lang w:eastAsia="cs-CZ"/>
              </w:rPr>
              <w:lastRenderedPageBreak/>
              <w:t>25</w:t>
            </w:r>
          </w:p>
        </w:tc>
        <w:tc>
          <w:tcPr>
            <w:tcW w:w="3720" w:type="dxa"/>
            <w:shd w:val="clear" w:color="auto" w:fill="auto"/>
          </w:tcPr>
          <w:p w14:paraId="4581DD76" w14:textId="77777777" w:rsidR="008F1CFB" w:rsidRPr="007C3E78" w:rsidRDefault="008F1CFB" w:rsidP="007C3E78">
            <w:pPr>
              <w:rPr>
                <w:sz w:val="22"/>
                <w:szCs w:val="22"/>
                <w:lang w:eastAsia="cs-CZ"/>
              </w:rPr>
            </w:pPr>
            <w:r w:rsidRPr="007C3E78">
              <w:rPr>
                <w:sz w:val="22"/>
                <w:szCs w:val="22"/>
                <w:lang w:eastAsia="cs-CZ"/>
              </w:rPr>
              <w:t>Porušenie povinnosti použiť pri verejnej súťaži, užšej súťaži alebo v</w:t>
            </w:r>
            <w:r w:rsidR="00FB0047" w:rsidRPr="007C3E78">
              <w:rPr>
                <w:sz w:val="22"/>
                <w:szCs w:val="22"/>
                <w:lang w:eastAsia="cs-CZ"/>
              </w:rPr>
              <w:t> </w:t>
            </w:r>
            <w:r w:rsidRPr="007C3E78">
              <w:rPr>
                <w:sz w:val="22"/>
                <w:szCs w:val="22"/>
                <w:lang w:eastAsia="cs-CZ"/>
              </w:rPr>
              <w:t xml:space="preserve">rokovacom konaní so zverejnením elektronickú aukciu </w:t>
            </w:r>
            <w:r w:rsidR="00FB0047" w:rsidRPr="007C3E78">
              <w:rPr>
                <w:sz w:val="22"/>
                <w:szCs w:val="22"/>
                <w:lang w:eastAsia="cs-CZ"/>
              </w:rPr>
              <w:t>–</w:t>
            </w:r>
            <w:r w:rsidRPr="007C3E78">
              <w:rPr>
                <w:sz w:val="22"/>
                <w:szCs w:val="22"/>
                <w:lang w:eastAsia="cs-CZ"/>
              </w:rPr>
              <w:t>nadlimitná, podlimitná zákazka na dodanie tovaru (resp. podlimitná zákazka bez využitia elektronického trhoviska pri tovaroch bežne dostupných na trhu</w:t>
            </w:r>
            <w:r w:rsidRPr="007C3E78">
              <w:rPr>
                <w:rStyle w:val="Odkaznapoznmkupodiarou"/>
                <w:sz w:val="22"/>
                <w:szCs w:val="22"/>
                <w:lang w:eastAsia="cs-CZ"/>
              </w:rPr>
              <w:footnoteReference w:id="11"/>
            </w:r>
            <w:r w:rsidRPr="007C3E78">
              <w:rPr>
                <w:sz w:val="22"/>
                <w:szCs w:val="22"/>
                <w:lang w:eastAsia="cs-CZ"/>
              </w:rPr>
              <w:t>)</w:t>
            </w:r>
          </w:p>
        </w:tc>
        <w:tc>
          <w:tcPr>
            <w:tcW w:w="6379" w:type="dxa"/>
            <w:shd w:val="clear" w:color="auto" w:fill="auto"/>
          </w:tcPr>
          <w:p w14:paraId="4581DD77" w14:textId="77777777" w:rsidR="008F1CFB" w:rsidRPr="007C3E78" w:rsidRDefault="008F1CFB" w:rsidP="001342A2">
            <w:pPr>
              <w:jc w:val="both"/>
              <w:rPr>
                <w:sz w:val="22"/>
                <w:szCs w:val="22"/>
                <w:lang w:eastAsia="cs-CZ"/>
              </w:rPr>
            </w:pPr>
            <w:r w:rsidRPr="007C3E78">
              <w:rPr>
                <w:sz w:val="22"/>
                <w:szCs w:val="22"/>
                <w:lang w:eastAsia="cs-CZ"/>
              </w:rPr>
              <w:t>Verejný obstarávateľ nepostupoval v</w:t>
            </w:r>
            <w:r w:rsidR="00FB0047" w:rsidRPr="007C3E78">
              <w:rPr>
                <w:sz w:val="22"/>
                <w:szCs w:val="22"/>
                <w:lang w:eastAsia="cs-CZ"/>
              </w:rPr>
              <w:t> </w:t>
            </w:r>
            <w:r w:rsidRPr="007C3E78">
              <w:rPr>
                <w:sz w:val="22"/>
                <w:szCs w:val="22"/>
                <w:lang w:eastAsia="cs-CZ"/>
              </w:rPr>
              <w:t>súlade s § 43 ods. 3 zákona o</w:t>
            </w:r>
            <w:r w:rsidR="00FB0047" w:rsidRPr="007C3E78">
              <w:rPr>
                <w:sz w:val="22"/>
                <w:szCs w:val="22"/>
                <w:lang w:eastAsia="cs-CZ"/>
              </w:rPr>
              <w:t> </w:t>
            </w:r>
            <w:r w:rsidRPr="007C3E78">
              <w:rPr>
                <w:sz w:val="22"/>
                <w:szCs w:val="22"/>
                <w:lang w:eastAsia="cs-CZ"/>
              </w:rPr>
              <w:t xml:space="preserve">VO keď pri verejnej nadlimitnej alebo podlimitnej súťaži na dodávku tovarov nepoužil pri zadaní zákazky elektronickú aukciu </w:t>
            </w:r>
          </w:p>
        </w:tc>
        <w:tc>
          <w:tcPr>
            <w:tcW w:w="3260" w:type="dxa"/>
            <w:shd w:val="clear" w:color="auto" w:fill="auto"/>
          </w:tcPr>
          <w:p w14:paraId="4581DD78" w14:textId="77777777" w:rsidR="008F1CFB" w:rsidRPr="007C3E78" w:rsidRDefault="008F1CFB" w:rsidP="007C3E78">
            <w:pPr>
              <w:rPr>
                <w:sz w:val="22"/>
                <w:szCs w:val="22"/>
                <w:lang w:eastAsia="cs-CZ"/>
              </w:rPr>
            </w:pPr>
            <w:r w:rsidRPr="007C3E78">
              <w:rPr>
                <w:sz w:val="22"/>
                <w:szCs w:val="22"/>
                <w:lang w:eastAsia="cs-CZ"/>
              </w:rPr>
              <w:t xml:space="preserve">10 %. </w:t>
            </w:r>
          </w:p>
          <w:p w14:paraId="4581DD79" w14:textId="77777777" w:rsidR="008F1CFB" w:rsidRPr="007C3E78" w:rsidRDefault="008F1CFB" w:rsidP="007C3E78">
            <w:pPr>
              <w:rPr>
                <w:sz w:val="22"/>
                <w:szCs w:val="22"/>
                <w:lang w:eastAsia="cs-CZ"/>
              </w:rPr>
            </w:pPr>
            <w:r w:rsidRPr="007C3E78">
              <w:rPr>
                <w:sz w:val="22"/>
                <w:szCs w:val="22"/>
                <w:lang w:eastAsia="cs-CZ"/>
              </w:rPr>
              <w:t>Táto sadzba môže byť znížená na 5 % podľa závažnosti</w:t>
            </w:r>
          </w:p>
        </w:tc>
      </w:tr>
      <w:tr w:rsidR="00FB0047" w:rsidRPr="007C3E78" w14:paraId="4581DD80" w14:textId="77777777" w:rsidTr="00A91AEF">
        <w:tc>
          <w:tcPr>
            <w:tcW w:w="675" w:type="dxa"/>
            <w:shd w:val="clear" w:color="auto" w:fill="auto"/>
            <w:vAlign w:val="center"/>
          </w:tcPr>
          <w:p w14:paraId="4581DD7B" w14:textId="77777777" w:rsidR="00FB0047" w:rsidRPr="007C3E78" w:rsidRDefault="00AA1C21" w:rsidP="00A91AEF">
            <w:pPr>
              <w:jc w:val="center"/>
              <w:rPr>
                <w:sz w:val="22"/>
                <w:szCs w:val="22"/>
                <w:lang w:eastAsia="cs-CZ"/>
              </w:rPr>
            </w:pPr>
            <w:r>
              <w:rPr>
                <w:sz w:val="22"/>
                <w:szCs w:val="22"/>
                <w:lang w:eastAsia="cs-CZ"/>
              </w:rPr>
              <w:t>26</w:t>
            </w:r>
          </w:p>
        </w:tc>
        <w:tc>
          <w:tcPr>
            <w:tcW w:w="3720" w:type="dxa"/>
            <w:shd w:val="clear" w:color="auto" w:fill="auto"/>
          </w:tcPr>
          <w:p w14:paraId="4581DD7C" w14:textId="77777777" w:rsidR="00FB0047" w:rsidRPr="007C3E78" w:rsidRDefault="00FB0047" w:rsidP="007C3E78">
            <w:pPr>
              <w:rPr>
                <w:sz w:val="22"/>
                <w:szCs w:val="22"/>
                <w:lang w:eastAsia="cs-CZ"/>
              </w:rPr>
            </w:pPr>
            <w:r w:rsidRPr="007C3E78">
              <w:rPr>
                <w:sz w:val="22"/>
                <w:szCs w:val="22"/>
                <w:lang w:eastAsia="cs-CZ"/>
              </w:rPr>
              <w:t>Porušenie povinnosti</w:t>
            </w:r>
            <w:r w:rsidR="00885C6C" w:rsidRPr="007C3E78">
              <w:rPr>
                <w:rStyle w:val="Odkaznapoznmkupodiarou"/>
                <w:sz w:val="22"/>
                <w:szCs w:val="22"/>
                <w:lang w:eastAsia="cs-CZ"/>
              </w:rPr>
              <w:footnoteReference w:id="12"/>
            </w:r>
            <w:r w:rsidRPr="007C3E78">
              <w:rPr>
                <w:sz w:val="22"/>
                <w:szCs w:val="22"/>
                <w:lang w:eastAsia="cs-CZ"/>
              </w:rPr>
              <w:t xml:space="preserve"> zadávať podlimitnú zákazku na nákup tovarov, stavebných prác alebo služieb, bežne dostupných na trhu, prostredníctvom elektronického trhoviska</w:t>
            </w:r>
          </w:p>
        </w:tc>
        <w:tc>
          <w:tcPr>
            <w:tcW w:w="6379" w:type="dxa"/>
            <w:shd w:val="clear" w:color="auto" w:fill="auto"/>
          </w:tcPr>
          <w:p w14:paraId="4581DD7D" w14:textId="3CAA4334" w:rsidR="00FB0047" w:rsidRPr="00A91AEF" w:rsidRDefault="00FB0047" w:rsidP="00530D19">
            <w:pPr>
              <w:jc w:val="both"/>
              <w:rPr>
                <w:color w:val="4B4B4B"/>
                <w:sz w:val="22"/>
                <w:szCs w:val="22"/>
              </w:rPr>
            </w:pPr>
            <w:r w:rsidRPr="007C3E78">
              <w:rPr>
                <w:sz w:val="22"/>
                <w:szCs w:val="22"/>
                <w:lang w:eastAsia="cs-CZ"/>
              </w:rPr>
              <w:t xml:space="preserve">Verejný obstarávateľ nepostupoval podľa </w:t>
            </w:r>
            <w:r w:rsidRPr="007C3E78">
              <w:rPr>
                <w:color w:val="4B4B4B"/>
                <w:sz w:val="22"/>
                <w:szCs w:val="22"/>
              </w:rPr>
              <w:t xml:space="preserve">§ </w:t>
            </w:r>
            <w:r w:rsidR="00530D19">
              <w:rPr>
                <w:color w:val="4B4B4B"/>
                <w:sz w:val="22"/>
                <w:szCs w:val="22"/>
              </w:rPr>
              <w:t>96</w:t>
            </w:r>
            <w:r w:rsidRPr="007C3E78">
              <w:rPr>
                <w:color w:val="4B4B4B"/>
                <w:sz w:val="22"/>
                <w:szCs w:val="22"/>
              </w:rPr>
              <w:t xml:space="preserve"> zákona o VO, ak ide o dodanie tovaru, uskutočnenie stavebných prác alebo poskytnutie služby bežne dostupných na trhu, ale na obstarávanie použil postup podľa § 9 ods. 9 zákona o VO alebo postup podľa § 100 až 102 zákona o VO.</w:t>
            </w:r>
          </w:p>
        </w:tc>
        <w:tc>
          <w:tcPr>
            <w:tcW w:w="3260" w:type="dxa"/>
            <w:shd w:val="clear" w:color="auto" w:fill="auto"/>
          </w:tcPr>
          <w:p w14:paraId="4581DD7E" w14:textId="77777777" w:rsidR="00FB0047" w:rsidRPr="007C3E78" w:rsidRDefault="00FB0047" w:rsidP="00FB0047">
            <w:pPr>
              <w:rPr>
                <w:sz w:val="22"/>
                <w:szCs w:val="22"/>
                <w:lang w:eastAsia="cs-CZ"/>
              </w:rPr>
            </w:pPr>
            <w:r w:rsidRPr="007C3E78">
              <w:rPr>
                <w:sz w:val="22"/>
                <w:szCs w:val="22"/>
                <w:lang w:eastAsia="cs-CZ"/>
              </w:rPr>
              <w:t xml:space="preserve">10 %. </w:t>
            </w:r>
          </w:p>
          <w:p w14:paraId="4581DD7F" w14:textId="77777777" w:rsidR="00FB0047" w:rsidRPr="007C3E78" w:rsidRDefault="00FB0047" w:rsidP="00FB0047">
            <w:pPr>
              <w:rPr>
                <w:sz w:val="22"/>
                <w:szCs w:val="22"/>
                <w:lang w:eastAsia="cs-CZ"/>
              </w:rPr>
            </w:pPr>
            <w:r w:rsidRPr="007C3E78">
              <w:rPr>
                <w:sz w:val="22"/>
                <w:szCs w:val="22"/>
                <w:lang w:eastAsia="cs-CZ"/>
              </w:rPr>
              <w:t>Táto sadzba môže byť znížená na 5 % podľa závažnosti</w:t>
            </w:r>
          </w:p>
        </w:tc>
      </w:tr>
    </w:tbl>
    <w:p w14:paraId="5EAB0D9A" w14:textId="77777777" w:rsidR="00D707FE" w:rsidRDefault="00D707FE">
      <w:pPr>
        <w:spacing w:after="200" w:line="276" w:lineRule="auto"/>
        <w:rPr>
          <w:ins w:id="17" w:author="Maroš Varsányi" w:date="2017-12-22T10:26:00Z"/>
          <w:sz w:val="22"/>
          <w:szCs w:val="22"/>
        </w:rPr>
        <w:sectPr w:rsidR="00D707FE" w:rsidSect="009837BD">
          <w:headerReference w:type="default" r:id="rId12"/>
          <w:footerReference w:type="default" r:id="rId13"/>
          <w:headerReference w:type="first" r:id="rId14"/>
          <w:footerReference w:type="first" r:id="rId15"/>
          <w:pgSz w:w="16838" w:h="11906" w:orient="landscape"/>
          <w:pgMar w:top="1417" w:right="1417" w:bottom="1417" w:left="1417" w:header="284" w:footer="708" w:gutter="0"/>
          <w:pgNumType w:start="1"/>
          <w:cols w:space="708"/>
          <w:titlePg/>
          <w:docGrid w:linePitch="360"/>
        </w:sectPr>
      </w:pPr>
    </w:p>
    <w:p w14:paraId="6A9DE8D8" w14:textId="3413E6A6" w:rsidR="006A6F1A" w:rsidRDefault="006A6F1A">
      <w:pPr>
        <w:spacing w:after="200" w:line="276" w:lineRule="auto"/>
        <w:rPr>
          <w:ins w:id="27" w:author="Maroš Varsányi" w:date="2017-12-22T10:26:00Z"/>
          <w:sz w:val="22"/>
          <w:szCs w:val="22"/>
        </w:rPr>
      </w:pPr>
    </w:p>
    <w:p w14:paraId="161F757A" w14:textId="4FEA84D0" w:rsidR="00907B4A" w:rsidRDefault="00907B4A">
      <w:pPr>
        <w:spacing w:after="200" w:line="276" w:lineRule="auto"/>
        <w:rPr>
          <w:ins w:id="28" w:author="Maroš Varsányi" w:date="2017-12-22T10:26:00Z"/>
          <w:sz w:val="22"/>
          <w:szCs w:val="22"/>
          <w:lang w:eastAsia="cs-CZ"/>
        </w:rPr>
      </w:pPr>
    </w:p>
    <w:p w14:paraId="45BDC467" w14:textId="53EF15AD" w:rsidR="006A6F1A" w:rsidRPr="007C3E78" w:rsidRDefault="006A6F1A" w:rsidP="006A6F1A">
      <w:pPr>
        <w:jc w:val="both"/>
        <w:rPr>
          <w:ins w:id="29" w:author="Maroš Varsányi" w:date="2017-12-22T10:26:00Z"/>
          <w:b/>
          <w:sz w:val="22"/>
          <w:szCs w:val="22"/>
          <w:lang w:eastAsia="cs-CZ"/>
        </w:rPr>
      </w:pPr>
      <w:ins w:id="30" w:author="Maroš Varsányi" w:date="2017-12-22T10:26:00Z">
        <w:r w:rsidRPr="007C3E78">
          <w:rPr>
            <w:sz w:val="22"/>
            <w:szCs w:val="22"/>
            <w:lang w:eastAsia="cs-CZ"/>
          </w:rPr>
          <w:t xml:space="preserve">Určovanie výšky vrátenia poskytnutého príspevku alebo jeho časti v nadväznosti na zistené porušenie pravidiel a postupov verejného obstarávania v zmysle </w:t>
        </w:r>
        <w:r>
          <w:rPr>
            <w:sz w:val="22"/>
            <w:szCs w:val="22"/>
            <w:lang w:eastAsia="cs-CZ"/>
          </w:rPr>
          <w:t>Z</w:t>
        </w:r>
        <w:r w:rsidRPr="007C3E78">
          <w:rPr>
            <w:sz w:val="22"/>
            <w:szCs w:val="22"/>
            <w:lang w:eastAsia="cs-CZ"/>
          </w:rPr>
          <w:t xml:space="preserve">VO. </w:t>
        </w:r>
        <w:r w:rsidRPr="007C3E78">
          <w:rPr>
            <w:b/>
            <w:sz w:val="22"/>
            <w:szCs w:val="22"/>
            <w:lang w:eastAsia="cs-CZ"/>
          </w:rPr>
          <w:t xml:space="preserve">Všetky percentuálne sadzby sa týkajú prípadov, keď konkrétne porušenie malo alebo mohlo mať vplyv na výsledok verejného obstarávania. </w:t>
        </w:r>
      </w:ins>
    </w:p>
    <w:p w14:paraId="1C248799" w14:textId="77777777" w:rsidR="006A6F1A" w:rsidRPr="007C3E78" w:rsidRDefault="006A6F1A" w:rsidP="006A6F1A">
      <w:pPr>
        <w:rPr>
          <w:ins w:id="31" w:author="Maroš Varsányi" w:date="2017-12-22T10:26:00Z"/>
          <w:sz w:val="22"/>
          <w:szCs w:val="22"/>
          <w:lang w:eastAsia="cs-CZ"/>
        </w:rPr>
      </w:pPr>
    </w:p>
    <w:p w14:paraId="4072CCCD" w14:textId="77777777" w:rsidR="006A6F1A" w:rsidRPr="007C3E78" w:rsidRDefault="006A6F1A" w:rsidP="006A6F1A">
      <w:pPr>
        <w:rPr>
          <w:ins w:id="32" w:author="Maroš Varsányi" w:date="2017-12-22T10:26:00Z"/>
          <w:sz w:val="22"/>
          <w:szCs w:val="22"/>
          <w:lang w:eastAsia="cs-CZ"/>
        </w:rPr>
      </w:pP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6379"/>
        <w:gridCol w:w="3260"/>
      </w:tblGrid>
      <w:tr w:rsidR="006A6F1A" w:rsidRPr="007C3E78" w14:paraId="15A28479" w14:textId="77777777" w:rsidTr="006A6F1A">
        <w:trPr>
          <w:ins w:id="33" w:author="Maroš Varsányi" w:date="2017-12-22T10:26:00Z"/>
        </w:trPr>
        <w:tc>
          <w:tcPr>
            <w:tcW w:w="675" w:type="dxa"/>
            <w:tcBorders>
              <w:bottom w:val="single" w:sz="4" w:space="0" w:color="auto"/>
            </w:tcBorders>
            <w:shd w:val="clear" w:color="auto" w:fill="95B3D7" w:themeFill="accent1" w:themeFillTint="99"/>
            <w:vAlign w:val="center"/>
          </w:tcPr>
          <w:p w14:paraId="0F27B49C" w14:textId="77777777" w:rsidR="006A6F1A" w:rsidRPr="007C3E78" w:rsidRDefault="006A6F1A" w:rsidP="006A6F1A">
            <w:pPr>
              <w:jc w:val="center"/>
              <w:rPr>
                <w:ins w:id="34" w:author="Maroš Varsányi" w:date="2017-12-22T10:26:00Z"/>
                <w:b/>
                <w:sz w:val="22"/>
                <w:szCs w:val="22"/>
                <w:lang w:eastAsia="cs-CZ"/>
              </w:rPr>
            </w:pPr>
            <w:ins w:id="35" w:author="Maroš Varsányi" w:date="2017-12-22T10:26:00Z">
              <w:r w:rsidRPr="007C3E78">
                <w:rPr>
                  <w:b/>
                  <w:sz w:val="22"/>
                  <w:szCs w:val="22"/>
                  <w:lang w:eastAsia="cs-CZ"/>
                </w:rPr>
                <w:t>Č.</w:t>
              </w:r>
            </w:ins>
          </w:p>
        </w:tc>
        <w:tc>
          <w:tcPr>
            <w:tcW w:w="3720" w:type="dxa"/>
            <w:tcBorders>
              <w:bottom w:val="single" w:sz="4" w:space="0" w:color="auto"/>
            </w:tcBorders>
            <w:shd w:val="clear" w:color="auto" w:fill="95B3D7" w:themeFill="accent1" w:themeFillTint="99"/>
            <w:vAlign w:val="center"/>
          </w:tcPr>
          <w:p w14:paraId="014879E0" w14:textId="77777777" w:rsidR="006A6F1A" w:rsidRPr="007C3E78" w:rsidRDefault="006A6F1A" w:rsidP="006A6F1A">
            <w:pPr>
              <w:jc w:val="center"/>
              <w:rPr>
                <w:ins w:id="36" w:author="Maroš Varsányi" w:date="2017-12-22T10:26:00Z"/>
                <w:b/>
                <w:sz w:val="22"/>
                <w:szCs w:val="22"/>
                <w:lang w:eastAsia="cs-CZ"/>
              </w:rPr>
            </w:pPr>
            <w:ins w:id="37" w:author="Maroš Varsányi" w:date="2017-12-22T10:26:00Z">
              <w:r w:rsidRPr="007C3E78">
                <w:rPr>
                  <w:b/>
                  <w:sz w:val="22"/>
                  <w:szCs w:val="22"/>
                  <w:lang w:eastAsia="cs-CZ"/>
                </w:rPr>
                <w:t>Názov porušenia</w:t>
              </w:r>
            </w:ins>
          </w:p>
        </w:tc>
        <w:tc>
          <w:tcPr>
            <w:tcW w:w="6379" w:type="dxa"/>
            <w:tcBorders>
              <w:bottom w:val="single" w:sz="4" w:space="0" w:color="auto"/>
            </w:tcBorders>
            <w:shd w:val="clear" w:color="auto" w:fill="95B3D7" w:themeFill="accent1" w:themeFillTint="99"/>
            <w:vAlign w:val="center"/>
          </w:tcPr>
          <w:p w14:paraId="54783880" w14:textId="77777777" w:rsidR="006A6F1A" w:rsidRPr="007C3E78" w:rsidRDefault="006A6F1A" w:rsidP="006A6F1A">
            <w:pPr>
              <w:jc w:val="center"/>
              <w:rPr>
                <w:ins w:id="38" w:author="Maroš Varsányi" w:date="2017-12-22T10:26:00Z"/>
                <w:b/>
                <w:sz w:val="22"/>
                <w:szCs w:val="22"/>
                <w:lang w:eastAsia="cs-CZ"/>
              </w:rPr>
            </w:pPr>
            <w:ins w:id="39" w:author="Maroš Varsányi" w:date="2017-12-22T10:26:00Z">
              <w:r w:rsidRPr="007C3E78">
                <w:rPr>
                  <w:b/>
                  <w:sz w:val="22"/>
                  <w:szCs w:val="22"/>
                  <w:lang w:eastAsia="cs-CZ"/>
                </w:rPr>
                <w:t>Popis porušenia/ príklady</w:t>
              </w:r>
            </w:ins>
          </w:p>
        </w:tc>
        <w:tc>
          <w:tcPr>
            <w:tcW w:w="3260" w:type="dxa"/>
            <w:tcBorders>
              <w:bottom w:val="single" w:sz="4" w:space="0" w:color="auto"/>
            </w:tcBorders>
            <w:shd w:val="clear" w:color="auto" w:fill="95B3D7" w:themeFill="accent1" w:themeFillTint="99"/>
            <w:vAlign w:val="center"/>
          </w:tcPr>
          <w:p w14:paraId="231C7433" w14:textId="77777777" w:rsidR="006A6F1A" w:rsidRPr="007C3E78" w:rsidRDefault="006A6F1A" w:rsidP="006A6F1A">
            <w:pPr>
              <w:jc w:val="center"/>
              <w:rPr>
                <w:ins w:id="40" w:author="Maroš Varsányi" w:date="2017-12-22T10:26:00Z"/>
                <w:b/>
                <w:sz w:val="22"/>
                <w:szCs w:val="22"/>
                <w:lang w:eastAsia="cs-CZ"/>
              </w:rPr>
            </w:pPr>
            <w:ins w:id="41" w:author="Maroš Varsányi" w:date="2017-12-22T10:26:00Z">
              <w:r w:rsidRPr="007C3E78">
                <w:rPr>
                  <w:b/>
                  <w:sz w:val="22"/>
                  <w:szCs w:val="22"/>
                  <w:lang w:eastAsia="cs-CZ"/>
                </w:rPr>
                <w:t xml:space="preserve">Výška finančnej opravy </w:t>
              </w:r>
            </w:ins>
          </w:p>
        </w:tc>
      </w:tr>
      <w:tr w:rsidR="006A6F1A" w:rsidRPr="007C3E78" w14:paraId="7EC8644D" w14:textId="77777777" w:rsidTr="006A6F1A">
        <w:trPr>
          <w:ins w:id="42" w:author="Maroš Varsányi" w:date="2017-12-22T10:26:00Z"/>
        </w:trPr>
        <w:tc>
          <w:tcPr>
            <w:tcW w:w="14034" w:type="dxa"/>
            <w:gridSpan w:val="4"/>
            <w:shd w:val="clear" w:color="auto" w:fill="BFBFBF" w:themeFill="background1" w:themeFillShade="BF"/>
            <w:vAlign w:val="center"/>
          </w:tcPr>
          <w:p w14:paraId="16C0D56D" w14:textId="77777777" w:rsidR="006A6F1A" w:rsidRPr="007C3E78" w:rsidRDefault="006A6F1A" w:rsidP="006A6F1A">
            <w:pPr>
              <w:jc w:val="center"/>
              <w:rPr>
                <w:ins w:id="43" w:author="Maroš Varsányi" w:date="2017-12-22T10:26:00Z"/>
                <w:b/>
                <w:sz w:val="22"/>
                <w:szCs w:val="22"/>
                <w:lang w:eastAsia="cs-CZ"/>
              </w:rPr>
            </w:pPr>
            <w:ins w:id="44" w:author="Maroš Varsányi" w:date="2017-12-22T10:26:00Z">
              <w:r w:rsidRPr="007C3E78">
                <w:rPr>
                  <w:b/>
                  <w:sz w:val="22"/>
                  <w:szCs w:val="22"/>
                  <w:lang w:eastAsia="cs-CZ"/>
                </w:rPr>
                <w:t>Oznámenie o vyhlásení verejného obstarávania, špecifikácia v súťažných podkladoch</w:t>
              </w:r>
            </w:ins>
          </w:p>
        </w:tc>
      </w:tr>
      <w:tr w:rsidR="006A6F1A" w:rsidRPr="007C3E78" w14:paraId="500D195D" w14:textId="77777777" w:rsidTr="006A6F1A">
        <w:trPr>
          <w:ins w:id="45" w:author="Maroš Varsányi" w:date="2017-12-22T10:26:00Z"/>
        </w:trPr>
        <w:tc>
          <w:tcPr>
            <w:tcW w:w="675" w:type="dxa"/>
            <w:shd w:val="clear" w:color="auto" w:fill="auto"/>
            <w:vAlign w:val="center"/>
          </w:tcPr>
          <w:p w14:paraId="68BCD688" w14:textId="77777777" w:rsidR="006A6F1A" w:rsidRPr="007C3E78" w:rsidRDefault="006A6F1A" w:rsidP="006A6F1A">
            <w:pPr>
              <w:jc w:val="center"/>
              <w:rPr>
                <w:ins w:id="46" w:author="Maroš Varsányi" w:date="2017-12-22T10:26:00Z"/>
                <w:sz w:val="22"/>
                <w:szCs w:val="22"/>
                <w:lang w:eastAsia="cs-CZ"/>
              </w:rPr>
            </w:pPr>
            <w:ins w:id="47" w:author="Maroš Varsányi" w:date="2017-12-22T10:26:00Z">
              <w:r w:rsidRPr="007C3E78">
                <w:rPr>
                  <w:sz w:val="22"/>
                  <w:szCs w:val="22"/>
                  <w:lang w:eastAsia="cs-CZ"/>
                </w:rPr>
                <w:t>1.</w:t>
              </w:r>
            </w:ins>
          </w:p>
        </w:tc>
        <w:tc>
          <w:tcPr>
            <w:tcW w:w="3720" w:type="dxa"/>
            <w:shd w:val="clear" w:color="auto" w:fill="auto"/>
          </w:tcPr>
          <w:p w14:paraId="2F7F0349" w14:textId="77777777" w:rsidR="006A6F1A" w:rsidRPr="007C3E78" w:rsidRDefault="006A6F1A" w:rsidP="006A6F1A">
            <w:pPr>
              <w:rPr>
                <w:ins w:id="48" w:author="Maroš Varsányi" w:date="2017-12-22T10:26:00Z"/>
                <w:sz w:val="22"/>
                <w:szCs w:val="22"/>
                <w:lang w:eastAsia="cs-CZ"/>
              </w:rPr>
            </w:pPr>
            <w:ins w:id="49" w:author="Maroš Varsányi" w:date="2017-12-22T10:26:00Z">
              <w:r w:rsidRPr="007C3E78">
                <w:rPr>
                  <w:sz w:val="22"/>
                  <w:szCs w:val="22"/>
                  <w:lang w:eastAsia="cs-CZ"/>
                </w:rPr>
                <w:t xml:space="preserve">Nedodržanie postupov zverejňovania zákazky v zmysle zákona o VO </w:t>
              </w:r>
            </w:ins>
          </w:p>
          <w:p w14:paraId="36ADE63B" w14:textId="77777777" w:rsidR="006A6F1A" w:rsidRPr="007C3E78" w:rsidRDefault="006A6F1A" w:rsidP="006A6F1A">
            <w:pPr>
              <w:rPr>
                <w:ins w:id="50" w:author="Maroš Varsányi" w:date="2017-12-22T10:26:00Z"/>
                <w:sz w:val="22"/>
                <w:szCs w:val="22"/>
                <w:lang w:eastAsia="cs-CZ"/>
              </w:rPr>
            </w:pPr>
          </w:p>
        </w:tc>
        <w:tc>
          <w:tcPr>
            <w:tcW w:w="6379" w:type="dxa"/>
            <w:shd w:val="clear" w:color="auto" w:fill="auto"/>
          </w:tcPr>
          <w:p w14:paraId="48662FB0" w14:textId="77777777" w:rsidR="006A6F1A" w:rsidRPr="007C3E78" w:rsidRDefault="006A6F1A" w:rsidP="006A6F1A">
            <w:pPr>
              <w:jc w:val="both"/>
              <w:rPr>
                <w:ins w:id="51" w:author="Maroš Varsányi" w:date="2017-12-22T10:26:00Z"/>
                <w:sz w:val="22"/>
                <w:szCs w:val="22"/>
                <w:lang w:eastAsia="cs-CZ"/>
              </w:rPr>
            </w:pPr>
            <w:ins w:id="52" w:author="Maroš Varsányi" w:date="2017-12-22T10:26:00Z">
              <w:r w:rsidRPr="007C3E78">
                <w:rPr>
                  <w:sz w:val="22"/>
                  <w:szCs w:val="22"/>
                  <w:lang w:eastAsia="cs-CZ"/>
                </w:rPr>
                <w:t>Verejný obstarávateľ</w:t>
              </w:r>
              <w:r w:rsidRPr="007C3E78">
                <w:rPr>
                  <w:sz w:val="22"/>
                  <w:szCs w:val="22"/>
                  <w:vertAlign w:val="superscript"/>
                  <w:lang w:eastAsia="cs-CZ"/>
                </w:rPr>
                <w:footnoteReference w:id="13"/>
              </w:r>
              <w:r w:rsidRPr="007C3E78">
                <w:rPr>
                  <w:sz w:val="22"/>
                  <w:szCs w:val="22"/>
                  <w:lang w:eastAsia="cs-CZ"/>
                </w:rPr>
                <w:t xml:space="preserve"> neposlal oznámenie o vyhlásení verejného obstarávania publikačnému úradu a úradu podľa § 2</w:t>
              </w:r>
              <w:r>
                <w:rPr>
                  <w:sz w:val="22"/>
                  <w:szCs w:val="22"/>
                  <w:lang w:eastAsia="cs-CZ"/>
                </w:rPr>
                <w:t>7</w:t>
              </w:r>
              <w:r w:rsidRPr="007C3E78">
                <w:rPr>
                  <w:sz w:val="22"/>
                  <w:szCs w:val="22"/>
                  <w:lang w:eastAsia="cs-CZ"/>
                </w:rPr>
                <w:t xml:space="preserve"> </w:t>
              </w:r>
              <w:r>
                <w:rPr>
                  <w:sz w:val="22"/>
                  <w:szCs w:val="22"/>
                  <w:lang w:eastAsia="cs-CZ"/>
                </w:rPr>
                <w:t>Z</w:t>
              </w:r>
              <w:r w:rsidRPr="007C3E78">
                <w:rPr>
                  <w:sz w:val="22"/>
                  <w:szCs w:val="22"/>
                  <w:lang w:eastAsia="cs-CZ"/>
                </w:rPr>
                <w:t xml:space="preserve">VO. </w:t>
              </w:r>
            </w:ins>
          </w:p>
          <w:p w14:paraId="13404D01" w14:textId="77777777" w:rsidR="006A6F1A" w:rsidRPr="007C3E78" w:rsidRDefault="006A6F1A" w:rsidP="006A6F1A">
            <w:pPr>
              <w:rPr>
                <w:ins w:id="55" w:author="Maroš Varsányi" w:date="2017-12-22T10:26:00Z"/>
                <w:sz w:val="22"/>
                <w:szCs w:val="22"/>
                <w:lang w:eastAsia="cs-CZ"/>
              </w:rPr>
            </w:pPr>
          </w:p>
          <w:p w14:paraId="24D6DF94" w14:textId="77777777" w:rsidR="006A6F1A" w:rsidRPr="007C3E78" w:rsidRDefault="006A6F1A" w:rsidP="006A6F1A">
            <w:pPr>
              <w:jc w:val="both"/>
              <w:rPr>
                <w:ins w:id="56" w:author="Maroš Varsányi" w:date="2017-12-22T10:26:00Z"/>
                <w:sz w:val="22"/>
                <w:szCs w:val="22"/>
                <w:lang w:eastAsia="cs-CZ"/>
              </w:rPr>
            </w:pPr>
            <w:ins w:id="57" w:author="Maroš Varsányi" w:date="2017-12-22T10:26:00Z">
              <w:r w:rsidRPr="007C3E78">
                <w:rPr>
                  <w:sz w:val="22"/>
                  <w:szCs w:val="22"/>
                  <w:lang w:eastAsia="cs-CZ"/>
                </w:rPr>
                <w:t xml:space="preserve">Pre toto porušenie sa vzťahujú aj všetky prípady, keď verejný obstarávateľ zadal zákazku priamo, bez splnenia povinnosti postupovať podľa </w:t>
              </w:r>
              <w:r>
                <w:rPr>
                  <w:sz w:val="22"/>
                  <w:szCs w:val="22"/>
                  <w:lang w:eastAsia="cs-CZ"/>
                </w:rPr>
                <w:t>Z</w:t>
              </w:r>
              <w:r w:rsidRPr="007C3E78">
                <w:rPr>
                  <w:sz w:val="22"/>
                  <w:szCs w:val="22"/>
                  <w:lang w:eastAsia="cs-CZ"/>
                </w:rPr>
                <w:t xml:space="preserve">VO v zmysle § </w:t>
              </w:r>
              <w:r>
                <w:rPr>
                  <w:sz w:val="22"/>
                  <w:szCs w:val="22"/>
                  <w:lang w:eastAsia="cs-CZ"/>
                </w:rPr>
                <w:t>10</w:t>
              </w:r>
              <w:r w:rsidRPr="007C3E78">
                <w:rPr>
                  <w:sz w:val="22"/>
                  <w:szCs w:val="22"/>
                  <w:lang w:eastAsia="cs-CZ"/>
                </w:rPr>
                <w:t xml:space="preserve"> ods. 1, čo zároveň znamená nedodržanie postupov  povinnosti zverejňovania zákazky, nakoľko verejný obstarávateľ neaplikovaním zákonných postupov súčasne nedodrží povinnosť adekvátneho zverejnenia zadávania zákazky. Tieto prípady sú napr.: neoprávnenosť použitia výnimky zo </w:t>
              </w:r>
              <w:r>
                <w:rPr>
                  <w:sz w:val="22"/>
                  <w:szCs w:val="22"/>
                  <w:lang w:eastAsia="cs-CZ"/>
                </w:rPr>
                <w:t xml:space="preserve">ZVO        </w:t>
              </w:r>
              <w:r w:rsidRPr="007C3E78">
                <w:rPr>
                  <w:sz w:val="22"/>
                  <w:szCs w:val="22"/>
                  <w:lang w:eastAsia="cs-CZ"/>
                </w:rPr>
                <w:t xml:space="preserve">v zmysle § 1 ods. 2 až </w:t>
              </w:r>
              <w:r>
                <w:rPr>
                  <w:sz w:val="22"/>
                  <w:szCs w:val="22"/>
                  <w:lang w:eastAsia="cs-CZ"/>
                </w:rPr>
                <w:t>12</w:t>
              </w:r>
              <w:r w:rsidRPr="007C3E78">
                <w:rPr>
                  <w:sz w:val="22"/>
                  <w:szCs w:val="22"/>
                  <w:lang w:eastAsia="cs-CZ"/>
                </w:rPr>
                <w:t xml:space="preserve"> </w:t>
              </w:r>
              <w:r>
                <w:rPr>
                  <w:sz w:val="22"/>
                  <w:szCs w:val="22"/>
                  <w:lang w:eastAsia="cs-CZ"/>
                </w:rPr>
                <w:t>ZVO</w:t>
              </w:r>
              <w:r w:rsidRPr="007C3E78">
                <w:rPr>
                  <w:sz w:val="22"/>
                  <w:szCs w:val="22"/>
                  <w:lang w:eastAsia="cs-CZ"/>
                </w:rPr>
                <w:t xml:space="preserve">, uzavretie zmluvy priamym rokovacím konaním podľa § </w:t>
              </w:r>
              <w:r>
                <w:rPr>
                  <w:sz w:val="22"/>
                  <w:szCs w:val="22"/>
                  <w:lang w:eastAsia="cs-CZ"/>
                </w:rPr>
                <w:t>81</w:t>
              </w:r>
              <w:r w:rsidRPr="007C3E78">
                <w:rPr>
                  <w:sz w:val="22"/>
                  <w:szCs w:val="22"/>
                  <w:lang w:eastAsia="cs-CZ"/>
                </w:rPr>
                <w:t xml:space="preserve"> </w:t>
              </w:r>
              <w:r>
                <w:rPr>
                  <w:sz w:val="22"/>
                  <w:szCs w:val="22"/>
                  <w:lang w:eastAsia="cs-CZ"/>
                </w:rPr>
                <w:t>ZVO</w:t>
              </w:r>
              <w:r w:rsidRPr="007C3E78">
                <w:rPr>
                  <w:sz w:val="22"/>
                  <w:szCs w:val="22"/>
                  <w:lang w:eastAsia="cs-CZ"/>
                </w:rPr>
                <w:t xml:space="preserve"> bez splnenia podmienok na jeho použitie</w:t>
              </w:r>
              <w:r>
                <w:rPr>
                  <w:sz w:val="22"/>
                  <w:szCs w:val="22"/>
                  <w:lang w:eastAsia="cs-CZ"/>
                </w:rPr>
                <w:t xml:space="preserve"> alebo nezverejnenie zákazky s nízkou hodnotou nad               5 000 EUR na webovom sídle prijímateľa a nesplnenie si povinnosti zaslať informáciu o tomto zverejnení na osobitný mailový kontakt zakazkycko</w:t>
              </w:r>
              <w:r>
                <w:rPr>
                  <w:sz w:val="22"/>
                  <w:szCs w:val="22"/>
                  <w:lang w:val="en-US" w:eastAsia="cs-CZ"/>
                </w:rPr>
                <w:t>@</w:t>
              </w:r>
              <w:r>
                <w:rPr>
                  <w:sz w:val="22"/>
                  <w:szCs w:val="22"/>
                  <w:lang w:eastAsia="cs-CZ"/>
                </w:rPr>
                <w:t>vlada.gov.sk.</w:t>
              </w:r>
              <w:r w:rsidRPr="007C3E78">
                <w:rPr>
                  <w:sz w:val="22"/>
                  <w:szCs w:val="22"/>
                  <w:lang w:eastAsia="cs-CZ"/>
                </w:rPr>
                <w:t xml:space="preserve">   </w:t>
              </w:r>
            </w:ins>
          </w:p>
          <w:p w14:paraId="624BFDCA" w14:textId="77777777" w:rsidR="006A6F1A" w:rsidRPr="007C3E78" w:rsidRDefault="006A6F1A" w:rsidP="006A6F1A">
            <w:pPr>
              <w:jc w:val="both"/>
              <w:rPr>
                <w:ins w:id="58" w:author="Maroš Varsányi" w:date="2017-12-22T10:26:00Z"/>
                <w:sz w:val="22"/>
                <w:szCs w:val="22"/>
                <w:lang w:eastAsia="cs-CZ"/>
              </w:rPr>
            </w:pPr>
          </w:p>
          <w:p w14:paraId="18542419" w14:textId="77777777" w:rsidR="006A6F1A" w:rsidRPr="007C3E78" w:rsidRDefault="006A6F1A" w:rsidP="006A6F1A">
            <w:pPr>
              <w:jc w:val="both"/>
              <w:rPr>
                <w:ins w:id="59" w:author="Maroš Varsányi" w:date="2017-12-22T10:26:00Z"/>
                <w:sz w:val="22"/>
                <w:szCs w:val="22"/>
                <w:lang w:eastAsia="cs-CZ"/>
              </w:rPr>
            </w:pPr>
            <w:ins w:id="60" w:author="Maroš Varsányi" w:date="2017-12-22T10:26:00Z">
              <w:r w:rsidRPr="00AD6C47">
                <w:rPr>
                  <w:sz w:val="22"/>
                  <w:szCs w:val="22"/>
                  <w:lang w:eastAsia="cs-CZ"/>
                </w:rPr>
                <w:t xml:space="preserve">Verejný obstarávateľ nesprávne </w:t>
              </w:r>
              <w:r>
                <w:rPr>
                  <w:sz w:val="22"/>
                  <w:szCs w:val="22"/>
                  <w:lang w:eastAsia="cs-CZ"/>
                </w:rPr>
                <w:t>zaradil predmet zákazky pod služby uvedené v prílohe č. 1 k ZVO, na základe čoho nedodržal postupy zverejňovania</w:t>
              </w:r>
              <w:r w:rsidRPr="00AD6C47">
                <w:rPr>
                  <w:sz w:val="22"/>
                  <w:szCs w:val="22"/>
                  <w:lang w:eastAsia="cs-CZ"/>
                </w:rPr>
                <w:t xml:space="preserve">. </w:t>
              </w:r>
            </w:ins>
          </w:p>
        </w:tc>
        <w:tc>
          <w:tcPr>
            <w:tcW w:w="3260" w:type="dxa"/>
            <w:shd w:val="clear" w:color="auto" w:fill="auto"/>
          </w:tcPr>
          <w:p w14:paraId="6EF99444" w14:textId="77777777" w:rsidR="006A6F1A" w:rsidRPr="007C3E78" w:rsidRDefault="006A6F1A" w:rsidP="006A6F1A">
            <w:pPr>
              <w:rPr>
                <w:ins w:id="61" w:author="Maroš Varsányi" w:date="2017-12-22T10:26:00Z"/>
                <w:sz w:val="22"/>
                <w:szCs w:val="22"/>
                <w:lang w:eastAsia="cs-CZ"/>
              </w:rPr>
            </w:pPr>
            <w:ins w:id="62" w:author="Maroš Varsányi" w:date="2017-12-22T10:26:00Z">
              <w:r w:rsidRPr="007C3E78">
                <w:rPr>
                  <w:sz w:val="22"/>
                  <w:szCs w:val="22"/>
                  <w:lang w:eastAsia="cs-CZ"/>
                </w:rPr>
                <w:t>100 %</w:t>
              </w:r>
            </w:ins>
          </w:p>
          <w:p w14:paraId="77B9F5F4" w14:textId="77777777" w:rsidR="006A6F1A" w:rsidRPr="007C3E78" w:rsidRDefault="006A6F1A" w:rsidP="006A6F1A">
            <w:pPr>
              <w:rPr>
                <w:ins w:id="63" w:author="Maroš Varsányi" w:date="2017-12-22T10:26:00Z"/>
                <w:sz w:val="22"/>
                <w:szCs w:val="22"/>
                <w:lang w:eastAsia="cs-CZ"/>
              </w:rPr>
            </w:pPr>
          </w:p>
          <w:p w14:paraId="341D7838" w14:textId="77777777" w:rsidR="006A6F1A" w:rsidRDefault="006A6F1A" w:rsidP="006A6F1A">
            <w:pPr>
              <w:rPr>
                <w:ins w:id="64" w:author="Maroš Varsányi" w:date="2017-12-22T10:26:00Z"/>
                <w:sz w:val="22"/>
                <w:szCs w:val="22"/>
                <w:lang w:eastAsia="cs-CZ"/>
              </w:rPr>
            </w:pPr>
            <w:ins w:id="65" w:author="Maroš Varsányi" w:date="2017-12-22T10:26:00Z">
              <w:r w:rsidRPr="007C3E78">
                <w:rPr>
                  <w:sz w:val="22"/>
                  <w:szCs w:val="22"/>
                  <w:lang w:eastAsia="cs-CZ"/>
                </w:rPr>
                <w:t xml:space="preserve">V prípade nadlimitných zákaziek, v rámci ktorých nebolo oznámenie zverejnené v úradnom vestníku EÚ, ale zadávanie zákazky bolo korektne zverejnené vo vestníku ÚVO sa uplatňuje </w:t>
              </w:r>
              <w:r>
                <w:rPr>
                  <w:sz w:val="22"/>
                  <w:szCs w:val="22"/>
                  <w:lang w:eastAsia="cs-CZ"/>
                </w:rPr>
                <w:t>finančná oprava</w:t>
              </w:r>
              <w:r w:rsidRPr="007C3E78">
                <w:rPr>
                  <w:sz w:val="22"/>
                  <w:szCs w:val="22"/>
                  <w:lang w:eastAsia="cs-CZ"/>
                </w:rPr>
                <w:t xml:space="preserve"> 25 %</w:t>
              </w:r>
              <w:r>
                <w:rPr>
                  <w:sz w:val="22"/>
                  <w:szCs w:val="22"/>
                  <w:lang w:eastAsia="cs-CZ"/>
                </w:rPr>
                <w:t>.</w:t>
              </w:r>
            </w:ins>
          </w:p>
          <w:p w14:paraId="6999C971" w14:textId="77777777" w:rsidR="006A6F1A" w:rsidRDefault="006A6F1A" w:rsidP="006A6F1A">
            <w:pPr>
              <w:rPr>
                <w:ins w:id="66" w:author="Maroš Varsányi" w:date="2017-12-22T10:26:00Z"/>
                <w:sz w:val="22"/>
                <w:szCs w:val="22"/>
                <w:lang w:eastAsia="cs-CZ"/>
              </w:rPr>
            </w:pPr>
          </w:p>
          <w:p w14:paraId="4BD1F0BB" w14:textId="77777777" w:rsidR="006A6F1A" w:rsidRPr="00D665F0" w:rsidRDefault="006A6F1A" w:rsidP="006A6F1A">
            <w:pPr>
              <w:rPr>
                <w:ins w:id="67" w:author="Maroš Varsányi" w:date="2017-12-22T10:26:00Z"/>
                <w:sz w:val="22"/>
                <w:szCs w:val="22"/>
                <w:lang w:eastAsia="cs-CZ"/>
              </w:rPr>
            </w:pPr>
            <w:ins w:id="68" w:author="Maroš Varsányi" w:date="2017-12-22T10:26:00Z">
              <w:r>
                <w:rPr>
                  <w:sz w:val="22"/>
                  <w:szCs w:val="22"/>
                  <w:lang w:eastAsia="cs-CZ"/>
                </w:rPr>
                <w:t xml:space="preserve">Finančná oprava 25 % sa uplatní aj v prípade, že zákazka na poskytnutie služby bola nesprávne zaradená do prílohy č. 1 k zákonu o VO a malo ísť o nadlimitnú alebo podlimitnú zákazku, ale verejné obstarávanie bolo vyhlásené ako zákazka s nízkou hodnotou a korektne zverejnené na webovom sídle prijímateľa a na osobitnom mailovom kontakte </w:t>
              </w:r>
              <w:r w:rsidR="00BD3711">
                <w:lastRenderedPageBreak/>
                <w:fldChar w:fldCharType="begin"/>
              </w:r>
              <w:r w:rsidR="00BD3711">
                <w:instrText xml:space="preserve"> HYPERLINK "mailto:zakazkycko@vlada.gov.sk" </w:instrText>
              </w:r>
              <w:r w:rsidR="00BD3711">
                <w:fldChar w:fldCharType="separate"/>
              </w:r>
              <w:r w:rsidRPr="00FE3EE6">
                <w:rPr>
                  <w:rStyle w:val="Hypertextovprepojenie"/>
                  <w:sz w:val="22"/>
                  <w:szCs w:val="22"/>
                  <w:lang w:eastAsia="cs-CZ"/>
                </w:rPr>
                <w:t>zakazkycko</w:t>
              </w:r>
              <w:r w:rsidRPr="00FE3EE6">
                <w:rPr>
                  <w:rStyle w:val="Hypertextovprepojenie"/>
                  <w:sz w:val="22"/>
                  <w:szCs w:val="22"/>
                  <w:lang w:val="en-US" w:eastAsia="cs-CZ"/>
                </w:rPr>
                <w:t>@</w:t>
              </w:r>
              <w:r w:rsidRPr="00FE3EE6">
                <w:rPr>
                  <w:rStyle w:val="Hypertextovprepojenie"/>
                  <w:sz w:val="22"/>
                  <w:szCs w:val="22"/>
                  <w:lang w:eastAsia="cs-CZ"/>
                </w:rPr>
                <w:t>vlada.gov.sk</w:t>
              </w:r>
              <w:r w:rsidR="00BD3711">
                <w:rPr>
                  <w:rStyle w:val="Hypertextovprepojenie"/>
                  <w:sz w:val="22"/>
                  <w:szCs w:val="22"/>
                  <w:lang w:eastAsia="cs-CZ"/>
                </w:rPr>
                <w:fldChar w:fldCharType="end"/>
              </w:r>
              <w:r>
                <w:rPr>
                  <w:sz w:val="22"/>
                  <w:szCs w:val="22"/>
                  <w:lang w:eastAsia="cs-CZ"/>
                </w:rPr>
                <w:t xml:space="preserve"> </w:t>
              </w:r>
            </w:ins>
          </w:p>
        </w:tc>
      </w:tr>
      <w:tr w:rsidR="006A6F1A" w:rsidRPr="007C3E78" w14:paraId="28B32306" w14:textId="77777777" w:rsidTr="006A6F1A">
        <w:trPr>
          <w:ins w:id="69" w:author="Maroš Varsányi" w:date="2017-12-22T10:26:00Z"/>
        </w:trPr>
        <w:tc>
          <w:tcPr>
            <w:tcW w:w="675" w:type="dxa"/>
            <w:shd w:val="clear" w:color="auto" w:fill="auto"/>
            <w:vAlign w:val="center"/>
          </w:tcPr>
          <w:p w14:paraId="2192E00D" w14:textId="77777777" w:rsidR="006A6F1A" w:rsidRPr="007C3E78" w:rsidRDefault="006A6F1A" w:rsidP="006A6F1A">
            <w:pPr>
              <w:jc w:val="center"/>
              <w:rPr>
                <w:ins w:id="70" w:author="Maroš Varsányi" w:date="2017-12-22T10:26:00Z"/>
                <w:sz w:val="22"/>
                <w:szCs w:val="22"/>
                <w:lang w:eastAsia="cs-CZ"/>
              </w:rPr>
            </w:pPr>
            <w:ins w:id="71" w:author="Maroš Varsányi" w:date="2017-12-22T10:26:00Z">
              <w:r w:rsidRPr="007C3E78">
                <w:rPr>
                  <w:sz w:val="22"/>
                  <w:szCs w:val="22"/>
                  <w:lang w:eastAsia="cs-CZ"/>
                </w:rPr>
                <w:lastRenderedPageBreak/>
                <w:t>2</w:t>
              </w:r>
            </w:ins>
          </w:p>
        </w:tc>
        <w:tc>
          <w:tcPr>
            <w:tcW w:w="3720" w:type="dxa"/>
            <w:shd w:val="clear" w:color="auto" w:fill="auto"/>
          </w:tcPr>
          <w:p w14:paraId="1AAA0F58" w14:textId="77777777" w:rsidR="006A6F1A" w:rsidRPr="007C3E78" w:rsidRDefault="006A6F1A" w:rsidP="006A6F1A">
            <w:pPr>
              <w:rPr>
                <w:ins w:id="72" w:author="Maroš Varsányi" w:date="2017-12-22T10:26:00Z"/>
                <w:sz w:val="22"/>
                <w:szCs w:val="22"/>
                <w:lang w:eastAsia="cs-CZ"/>
              </w:rPr>
            </w:pPr>
            <w:ins w:id="73" w:author="Maroš Varsányi" w:date="2017-12-22T10:26:00Z">
              <w:r w:rsidRPr="007C3E78">
                <w:rPr>
                  <w:sz w:val="22"/>
                  <w:szCs w:val="22"/>
                  <w:lang w:eastAsia="cs-CZ"/>
                </w:rPr>
                <w:t>Nedovolené rozdelenie predmetu zákazky alebo nedovolené spájanie predmetov zákaziek</w:t>
              </w:r>
            </w:ins>
          </w:p>
        </w:tc>
        <w:tc>
          <w:tcPr>
            <w:tcW w:w="6379" w:type="dxa"/>
            <w:shd w:val="clear" w:color="auto" w:fill="auto"/>
          </w:tcPr>
          <w:p w14:paraId="091B546D" w14:textId="77777777" w:rsidR="006A6F1A" w:rsidRPr="007C3E78" w:rsidRDefault="006A6F1A" w:rsidP="006A6F1A">
            <w:pPr>
              <w:jc w:val="both"/>
              <w:rPr>
                <w:ins w:id="74" w:author="Maroš Varsányi" w:date="2017-12-22T10:26:00Z"/>
                <w:sz w:val="22"/>
                <w:szCs w:val="22"/>
                <w:lang w:eastAsia="cs-CZ"/>
              </w:rPr>
            </w:pPr>
            <w:ins w:id="75" w:author="Maroš Varsányi" w:date="2017-12-22T10:26:00Z">
              <w:r w:rsidRPr="007C3E78">
                <w:rPr>
                  <w:sz w:val="22"/>
                  <w:szCs w:val="22"/>
                  <w:lang w:eastAsia="cs-CZ"/>
                </w:rPr>
                <w:t xml:space="preserve">Ide o rozdelenie predmetu zákazky s cieľom vyhnúť sa použitiu postupu zadávania nadlimitnej zákazky alebo postupu zadávania podlimitnej zákazky alebo zahrnutie takej dodávky tovaru alebo poskytnutia služieb, ktoré nie sú nevyhnutné pri plnení zákazky na stavebné práce do predpokladanej hodnoty zákazky, ak by to malo za následok vyňatie tohto tovaru alebo služieb z pôsobnosti </w:t>
              </w:r>
              <w:r>
                <w:rPr>
                  <w:sz w:val="22"/>
                  <w:szCs w:val="22"/>
                  <w:lang w:eastAsia="cs-CZ"/>
                </w:rPr>
                <w:t>ZVO</w:t>
              </w:r>
              <w:r w:rsidRPr="007C3E78">
                <w:rPr>
                  <w:sz w:val="22"/>
                  <w:szCs w:val="22"/>
                  <w:lang w:eastAsia="cs-CZ"/>
                </w:rPr>
                <w:t xml:space="preserve">. </w:t>
              </w:r>
            </w:ins>
          </w:p>
          <w:p w14:paraId="78828893" w14:textId="77777777" w:rsidR="006A6F1A" w:rsidRPr="007C3E78" w:rsidRDefault="006A6F1A" w:rsidP="006A6F1A">
            <w:pPr>
              <w:jc w:val="both"/>
              <w:rPr>
                <w:ins w:id="76" w:author="Maroš Varsányi" w:date="2017-12-22T10:26:00Z"/>
                <w:sz w:val="22"/>
                <w:szCs w:val="22"/>
                <w:lang w:eastAsia="cs-CZ"/>
              </w:rPr>
            </w:pPr>
          </w:p>
          <w:p w14:paraId="42BE6B55" w14:textId="77777777" w:rsidR="006A6F1A" w:rsidRPr="007C3E78" w:rsidRDefault="006A6F1A" w:rsidP="006A6F1A">
            <w:pPr>
              <w:jc w:val="both"/>
              <w:rPr>
                <w:ins w:id="77" w:author="Maroš Varsányi" w:date="2017-12-22T10:26:00Z"/>
                <w:sz w:val="22"/>
                <w:szCs w:val="22"/>
                <w:lang w:eastAsia="cs-CZ"/>
              </w:rPr>
            </w:pPr>
            <w:ins w:id="78" w:author="Maroš Varsányi" w:date="2017-12-22T10:26:00Z">
              <w:r w:rsidRPr="007C3E78">
                <w:rPr>
                  <w:sz w:val="22"/>
                  <w:szCs w:val="22"/>
                  <w:lang w:eastAsia="cs-CZ"/>
                </w:rPr>
                <w:t xml:space="preserve">Verejný obstarávateľ porušil § </w:t>
              </w:r>
              <w:r>
                <w:rPr>
                  <w:sz w:val="22"/>
                  <w:szCs w:val="22"/>
                  <w:lang w:eastAsia="cs-CZ"/>
                </w:rPr>
                <w:t>6</w:t>
              </w:r>
              <w:r w:rsidRPr="007C3E78">
                <w:rPr>
                  <w:sz w:val="22"/>
                  <w:szCs w:val="22"/>
                  <w:lang w:eastAsia="cs-CZ"/>
                </w:rPr>
                <w:t xml:space="preserve"> ods. 1</w:t>
              </w:r>
              <w:r>
                <w:rPr>
                  <w:sz w:val="22"/>
                  <w:szCs w:val="22"/>
                  <w:lang w:eastAsia="cs-CZ"/>
                </w:rPr>
                <w:t>6</w:t>
              </w:r>
              <w:r w:rsidRPr="007C3E78">
                <w:rPr>
                  <w:sz w:val="22"/>
                  <w:szCs w:val="22"/>
                  <w:lang w:eastAsia="cs-CZ"/>
                </w:rPr>
                <w:t xml:space="preserve"> </w:t>
              </w:r>
              <w:r>
                <w:rPr>
                  <w:sz w:val="22"/>
                  <w:szCs w:val="22"/>
                  <w:lang w:eastAsia="cs-CZ"/>
                </w:rPr>
                <w:t>Z</w:t>
              </w:r>
              <w:r w:rsidRPr="007C3E78">
                <w:rPr>
                  <w:sz w:val="22"/>
                  <w:szCs w:val="22"/>
                  <w:lang w:eastAsia="cs-CZ"/>
                </w:rPr>
                <w:t xml:space="preserve">VO, ak namiesto vyhlásenia nadlimitnej zákazky rozdelil predmet zákazky a realizoval tak napr. dve podlimitné zákazky čím sa vyhol použitiu postupu zadávania nadlimitnej zákazky, resp. ak namiesto vyhlásenia podlimitnej zákazky rozdelil predmet zákazky a realizoval tak napr. </w:t>
              </w:r>
              <w:r>
                <w:rPr>
                  <w:sz w:val="22"/>
                  <w:szCs w:val="22"/>
                  <w:lang w:eastAsia="cs-CZ"/>
                </w:rPr>
                <w:t xml:space="preserve">      </w:t>
              </w:r>
              <w:r w:rsidRPr="007C3E78">
                <w:rPr>
                  <w:sz w:val="22"/>
                  <w:szCs w:val="22"/>
                  <w:lang w:eastAsia="cs-CZ"/>
                </w:rPr>
                <w:t>2 zákazky</w:t>
              </w:r>
              <w:r>
                <w:rPr>
                  <w:sz w:val="22"/>
                  <w:szCs w:val="22"/>
                  <w:lang w:eastAsia="cs-CZ"/>
                </w:rPr>
                <w:t xml:space="preserve"> s nízkou hodnotou</w:t>
              </w:r>
              <w:r w:rsidRPr="007C3E78">
                <w:rPr>
                  <w:sz w:val="22"/>
                  <w:szCs w:val="22"/>
                  <w:lang w:eastAsia="cs-CZ"/>
                </w:rPr>
                <w:t>, čím sa vyhol postupu zadávania podlimitnej zákazky.</w:t>
              </w:r>
            </w:ins>
          </w:p>
          <w:p w14:paraId="1E288681" w14:textId="77777777" w:rsidR="006A6F1A" w:rsidRPr="007C3E78" w:rsidRDefault="006A6F1A" w:rsidP="006A6F1A">
            <w:pPr>
              <w:jc w:val="both"/>
              <w:rPr>
                <w:ins w:id="79" w:author="Maroš Varsányi" w:date="2017-12-22T10:26:00Z"/>
                <w:sz w:val="22"/>
                <w:szCs w:val="22"/>
                <w:lang w:eastAsia="cs-CZ"/>
              </w:rPr>
            </w:pPr>
          </w:p>
          <w:p w14:paraId="13BCC88D" w14:textId="77777777" w:rsidR="006A6F1A" w:rsidRPr="007C3E78" w:rsidRDefault="006A6F1A" w:rsidP="006A6F1A">
            <w:pPr>
              <w:jc w:val="both"/>
              <w:rPr>
                <w:ins w:id="80" w:author="Maroš Varsányi" w:date="2017-12-22T10:26:00Z"/>
                <w:sz w:val="22"/>
                <w:szCs w:val="22"/>
                <w:lang w:eastAsia="cs-CZ"/>
              </w:rPr>
            </w:pPr>
            <w:ins w:id="81" w:author="Maroš Varsányi" w:date="2017-12-22T10:26:00Z">
              <w:r w:rsidRPr="007C3E78">
                <w:rPr>
                  <w:sz w:val="22"/>
                  <w:szCs w:val="22"/>
                  <w:lang w:eastAsia="cs-CZ"/>
                </w:rPr>
                <w:t xml:space="preserve">Verejný obstarávateľ porušil § </w:t>
              </w:r>
              <w:r>
                <w:rPr>
                  <w:sz w:val="22"/>
                  <w:szCs w:val="22"/>
                  <w:lang w:eastAsia="cs-CZ"/>
                </w:rPr>
                <w:t>6</w:t>
              </w:r>
              <w:r w:rsidRPr="007C3E78">
                <w:rPr>
                  <w:sz w:val="22"/>
                  <w:szCs w:val="22"/>
                  <w:lang w:eastAsia="cs-CZ"/>
                </w:rPr>
                <w:t xml:space="preserve"> ods. </w:t>
              </w:r>
              <w:r>
                <w:rPr>
                  <w:sz w:val="22"/>
                  <w:szCs w:val="22"/>
                  <w:lang w:eastAsia="cs-CZ"/>
                </w:rPr>
                <w:t>16</w:t>
              </w:r>
              <w:r w:rsidRPr="007C3E78">
                <w:rPr>
                  <w:sz w:val="22"/>
                  <w:szCs w:val="22"/>
                  <w:lang w:eastAsia="cs-CZ"/>
                </w:rPr>
                <w:t xml:space="preserve">  </w:t>
              </w:r>
              <w:r>
                <w:rPr>
                  <w:sz w:val="22"/>
                  <w:szCs w:val="22"/>
                  <w:lang w:eastAsia="cs-CZ"/>
                </w:rPr>
                <w:t>Z</w:t>
              </w:r>
              <w:r w:rsidRPr="007C3E78">
                <w:rPr>
                  <w:sz w:val="22"/>
                  <w:szCs w:val="22"/>
                  <w:lang w:eastAsia="cs-CZ"/>
                </w:rPr>
                <w:t>VO, ak zákazku napr. na dodanie tovaru v nadlimitnom finančnom objeme zahrnul do podlimitnej zákazky na realizáciu stavebných prác, pričom dodávka predmetného tovaru by nebola nevyhnutná k realizácii týchto stavebných prác.</w:t>
              </w:r>
            </w:ins>
          </w:p>
          <w:p w14:paraId="4C6679DA" w14:textId="77777777" w:rsidR="006A6F1A" w:rsidRPr="007C3E78" w:rsidRDefault="006A6F1A" w:rsidP="006A6F1A">
            <w:pPr>
              <w:jc w:val="both"/>
              <w:rPr>
                <w:ins w:id="82" w:author="Maroš Varsányi" w:date="2017-12-22T10:26:00Z"/>
                <w:sz w:val="22"/>
                <w:szCs w:val="22"/>
                <w:lang w:eastAsia="cs-CZ"/>
              </w:rPr>
            </w:pPr>
          </w:p>
          <w:p w14:paraId="125D759E" w14:textId="77777777" w:rsidR="006A6F1A" w:rsidRPr="007C3E78" w:rsidRDefault="006A6F1A" w:rsidP="006A6F1A">
            <w:pPr>
              <w:jc w:val="both"/>
              <w:rPr>
                <w:ins w:id="83" w:author="Maroš Varsányi" w:date="2017-12-22T10:26:00Z"/>
                <w:sz w:val="22"/>
                <w:szCs w:val="22"/>
                <w:lang w:eastAsia="cs-CZ"/>
              </w:rPr>
            </w:pPr>
            <w:ins w:id="84" w:author="Maroš Varsányi" w:date="2017-12-22T10:26:00Z">
              <w:r w:rsidRPr="007C3E78">
                <w:rPr>
                  <w:sz w:val="22"/>
                  <w:szCs w:val="22"/>
                  <w:lang w:eastAsia="cs-CZ"/>
                </w:rPr>
                <w:t>Nedovolené spojenie nesúvisiacich tovarov alebo služieb do jedného postupu verejného obstarávania (pričom zákazka nie je rozdelená na časti), čo môže obmedziť hospodársku súťaž a mať za následok nízky počet predložených ponúk.</w:t>
              </w:r>
            </w:ins>
          </w:p>
          <w:p w14:paraId="2675E493" w14:textId="77777777" w:rsidR="006A6F1A" w:rsidRPr="007C3E78" w:rsidRDefault="006A6F1A" w:rsidP="006A6F1A">
            <w:pPr>
              <w:rPr>
                <w:ins w:id="85" w:author="Maroš Varsányi" w:date="2017-12-22T10:26:00Z"/>
                <w:sz w:val="22"/>
                <w:szCs w:val="22"/>
                <w:lang w:eastAsia="cs-CZ"/>
              </w:rPr>
            </w:pPr>
          </w:p>
        </w:tc>
        <w:tc>
          <w:tcPr>
            <w:tcW w:w="3260" w:type="dxa"/>
            <w:shd w:val="clear" w:color="auto" w:fill="auto"/>
          </w:tcPr>
          <w:p w14:paraId="13CE9B65" w14:textId="77777777" w:rsidR="006A6F1A" w:rsidRPr="007C3E78" w:rsidRDefault="006A6F1A" w:rsidP="006A6F1A">
            <w:pPr>
              <w:rPr>
                <w:ins w:id="86" w:author="Maroš Varsányi" w:date="2017-12-22T10:26:00Z"/>
                <w:sz w:val="22"/>
                <w:szCs w:val="22"/>
                <w:lang w:eastAsia="cs-CZ"/>
              </w:rPr>
            </w:pPr>
            <w:ins w:id="87" w:author="Maroš Varsányi" w:date="2017-12-22T10:26:00Z">
              <w:r w:rsidRPr="007C3E78">
                <w:rPr>
                  <w:sz w:val="22"/>
                  <w:szCs w:val="22"/>
                  <w:lang w:eastAsia="cs-CZ"/>
                </w:rPr>
                <w:t>100 %  - vzťahuje sa na každú z rozdelených zákaziek</w:t>
              </w:r>
            </w:ins>
          </w:p>
          <w:p w14:paraId="782C29CF" w14:textId="77777777" w:rsidR="006A6F1A" w:rsidRPr="007C3E78" w:rsidRDefault="006A6F1A" w:rsidP="006A6F1A">
            <w:pPr>
              <w:rPr>
                <w:ins w:id="88" w:author="Maroš Varsányi" w:date="2017-12-22T10:26:00Z"/>
                <w:sz w:val="22"/>
                <w:szCs w:val="22"/>
                <w:lang w:eastAsia="cs-CZ"/>
              </w:rPr>
            </w:pPr>
          </w:p>
          <w:p w14:paraId="514CEC46" w14:textId="77777777" w:rsidR="006A6F1A" w:rsidRPr="007C3E78" w:rsidRDefault="006A6F1A" w:rsidP="006A6F1A">
            <w:pPr>
              <w:rPr>
                <w:ins w:id="89" w:author="Maroš Varsányi" w:date="2017-12-22T10:26:00Z"/>
                <w:sz w:val="22"/>
                <w:szCs w:val="22"/>
                <w:lang w:eastAsia="cs-CZ"/>
              </w:rPr>
            </w:pPr>
            <w:ins w:id="90" w:author="Maroš Varsányi" w:date="2017-12-22T10:26:00Z">
              <w:r w:rsidRPr="007C3E78">
                <w:rPr>
                  <w:sz w:val="22"/>
                  <w:szCs w:val="22"/>
                  <w:lang w:eastAsia="cs-CZ"/>
                </w:rPr>
                <w:t>25 % v prípade zákaziek</w:t>
              </w:r>
              <w:r>
                <w:rPr>
                  <w:sz w:val="22"/>
                  <w:szCs w:val="22"/>
                  <w:lang w:eastAsia="cs-CZ"/>
                </w:rPr>
                <w:t>,</w:t>
              </w:r>
              <w:r w:rsidRPr="007C3E78">
                <w:rPr>
                  <w:sz w:val="22"/>
                  <w:szCs w:val="22"/>
                  <w:lang w:eastAsia="cs-CZ"/>
                </w:rPr>
                <w:t xml:space="preserve"> v rámci ktorých bol obídený postup zadávania nadlimitnej zákazky (a teda v rámci nich nebolo zverejnené oznámenie o vyhlásení VO v úradnom vestníku EÚ), ale zadávanie zákazky bolo korektne zverejnené vo vestníku ÚVO. Uplatňuje sa na </w:t>
              </w:r>
              <w:r>
                <w:rPr>
                  <w:sz w:val="22"/>
                  <w:szCs w:val="22"/>
                  <w:lang w:eastAsia="cs-CZ"/>
                </w:rPr>
                <w:t xml:space="preserve">takú </w:t>
              </w:r>
              <w:r w:rsidRPr="007C3E78">
                <w:rPr>
                  <w:sz w:val="22"/>
                  <w:szCs w:val="22"/>
                  <w:lang w:eastAsia="cs-CZ"/>
                </w:rPr>
                <w:t>z rozdelených zákaziek</w:t>
              </w:r>
              <w:r>
                <w:rPr>
                  <w:sz w:val="22"/>
                  <w:szCs w:val="22"/>
                  <w:lang w:eastAsia="cs-CZ"/>
                </w:rPr>
                <w:t>, v rámci ktorej bol nedovoleným rozdelením obídený prísnejší postup vo verejnom obstarávaní.</w:t>
              </w:r>
            </w:ins>
          </w:p>
          <w:p w14:paraId="0F111FDC" w14:textId="77777777" w:rsidR="006A6F1A" w:rsidRPr="007C3E78" w:rsidRDefault="006A6F1A" w:rsidP="006A6F1A">
            <w:pPr>
              <w:rPr>
                <w:ins w:id="91" w:author="Maroš Varsányi" w:date="2017-12-22T10:26:00Z"/>
                <w:sz w:val="22"/>
                <w:szCs w:val="22"/>
                <w:lang w:eastAsia="cs-CZ"/>
              </w:rPr>
            </w:pPr>
          </w:p>
          <w:p w14:paraId="1EFFFA04" w14:textId="77777777" w:rsidR="006A6F1A" w:rsidRPr="007C3E78" w:rsidRDefault="006A6F1A" w:rsidP="006A6F1A">
            <w:pPr>
              <w:rPr>
                <w:ins w:id="92" w:author="Maroš Varsányi" w:date="2017-12-22T10:26:00Z"/>
                <w:sz w:val="22"/>
                <w:szCs w:val="22"/>
                <w:lang w:eastAsia="cs-CZ"/>
              </w:rPr>
            </w:pPr>
            <w:ins w:id="93" w:author="Maroš Varsányi" w:date="2017-12-22T10:26:00Z">
              <w:r w:rsidRPr="007C3E78">
                <w:rPr>
                  <w:sz w:val="22"/>
                  <w:szCs w:val="22"/>
                  <w:lang w:eastAsia="cs-CZ"/>
                </w:rPr>
                <w:t xml:space="preserve">25% v prípade, ak bol obídený postup zadávania nadlimitnej alebo podlimitnej zákazky v dôsledku zahrnutia takej dodávky tovaru alebo poskytnutých služieb, ktoré nie sú nevyhnutné pri plnení zákazky na stavebné práce do PHZ. </w:t>
              </w:r>
            </w:ins>
          </w:p>
          <w:p w14:paraId="5D271CAE" w14:textId="77777777" w:rsidR="006A6F1A" w:rsidRPr="007C3E78" w:rsidRDefault="006A6F1A" w:rsidP="006A6F1A">
            <w:pPr>
              <w:rPr>
                <w:ins w:id="94" w:author="Maroš Varsányi" w:date="2017-12-22T10:26:00Z"/>
                <w:sz w:val="22"/>
                <w:szCs w:val="22"/>
                <w:lang w:eastAsia="cs-CZ"/>
              </w:rPr>
            </w:pPr>
          </w:p>
          <w:p w14:paraId="40842603" w14:textId="77777777" w:rsidR="006A6F1A" w:rsidRPr="007C3E78" w:rsidRDefault="006A6F1A" w:rsidP="006A6F1A">
            <w:pPr>
              <w:rPr>
                <w:ins w:id="95" w:author="Maroš Varsányi" w:date="2017-12-22T10:26:00Z"/>
                <w:sz w:val="22"/>
                <w:szCs w:val="22"/>
                <w:lang w:eastAsia="cs-CZ"/>
              </w:rPr>
            </w:pPr>
            <w:ins w:id="96" w:author="Maroš Varsányi" w:date="2017-12-22T10:26:00Z">
              <w:r w:rsidRPr="007C3E78">
                <w:rPr>
                  <w:sz w:val="22"/>
                  <w:szCs w:val="22"/>
                  <w:lang w:eastAsia="cs-CZ"/>
                </w:rPr>
                <w:t>10% - v ostatných prípadoch nedovoleného spájania rôznorodých zákaziek</w:t>
              </w:r>
              <w:r>
                <w:rPr>
                  <w:sz w:val="22"/>
                  <w:szCs w:val="22"/>
                  <w:lang w:eastAsia="cs-CZ"/>
                </w:rPr>
                <w:t>, ktoré mohlo obmedziť hospodársku súťaž</w:t>
              </w:r>
              <w:r w:rsidRPr="007C3E78">
                <w:rPr>
                  <w:sz w:val="22"/>
                  <w:szCs w:val="22"/>
                  <w:lang w:eastAsia="cs-CZ"/>
                </w:rPr>
                <w:t xml:space="preserve">   </w:t>
              </w:r>
            </w:ins>
          </w:p>
        </w:tc>
      </w:tr>
      <w:tr w:rsidR="006A6F1A" w:rsidRPr="007C3E78" w14:paraId="512F98CA" w14:textId="77777777" w:rsidTr="006A6F1A">
        <w:trPr>
          <w:ins w:id="97" w:author="Maroš Varsányi" w:date="2017-12-22T10:26:00Z"/>
        </w:trPr>
        <w:tc>
          <w:tcPr>
            <w:tcW w:w="675" w:type="dxa"/>
            <w:shd w:val="clear" w:color="auto" w:fill="auto"/>
            <w:vAlign w:val="center"/>
          </w:tcPr>
          <w:p w14:paraId="7B53602A" w14:textId="77777777" w:rsidR="006A6F1A" w:rsidRPr="007C3E78" w:rsidRDefault="006A6F1A" w:rsidP="006A6F1A">
            <w:pPr>
              <w:jc w:val="center"/>
              <w:rPr>
                <w:ins w:id="98" w:author="Maroš Varsányi" w:date="2017-12-22T10:26:00Z"/>
                <w:sz w:val="22"/>
                <w:szCs w:val="22"/>
                <w:lang w:eastAsia="cs-CZ"/>
              </w:rPr>
            </w:pPr>
            <w:ins w:id="99" w:author="Maroš Varsányi" w:date="2017-12-22T10:26:00Z">
              <w:r w:rsidRPr="007C3E78">
                <w:rPr>
                  <w:sz w:val="22"/>
                  <w:szCs w:val="22"/>
                  <w:lang w:eastAsia="cs-CZ"/>
                </w:rPr>
                <w:t>3</w:t>
              </w:r>
            </w:ins>
          </w:p>
        </w:tc>
        <w:tc>
          <w:tcPr>
            <w:tcW w:w="3720" w:type="dxa"/>
            <w:shd w:val="clear" w:color="auto" w:fill="auto"/>
          </w:tcPr>
          <w:p w14:paraId="489D13EF" w14:textId="77777777" w:rsidR="006A6F1A" w:rsidRPr="007C3E78" w:rsidRDefault="006A6F1A" w:rsidP="006A6F1A">
            <w:pPr>
              <w:rPr>
                <w:ins w:id="100" w:author="Maroš Varsányi" w:date="2017-12-22T10:26:00Z"/>
                <w:sz w:val="22"/>
                <w:szCs w:val="22"/>
                <w:lang w:eastAsia="cs-CZ"/>
              </w:rPr>
            </w:pPr>
            <w:ins w:id="101" w:author="Maroš Varsányi" w:date="2017-12-22T10:26:00Z">
              <w:r w:rsidRPr="007C3E78">
                <w:rPr>
                  <w:sz w:val="22"/>
                  <w:szCs w:val="22"/>
                  <w:lang w:eastAsia="cs-CZ"/>
                </w:rPr>
                <w:t xml:space="preserve">Nedodržanie minimálnej zákonnej lehoty na predkladanie ponúk </w:t>
              </w:r>
            </w:ins>
          </w:p>
          <w:p w14:paraId="4D128839" w14:textId="77777777" w:rsidR="006A6F1A" w:rsidRPr="007C3E78" w:rsidRDefault="006A6F1A" w:rsidP="006A6F1A">
            <w:pPr>
              <w:rPr>
                <w:ins w:id="102" w:author="Maroš Varsányi" w:date="2017-12-22T10:26:00Z"/>
                <w:sz w:val="22"/>
                <w:szCs w:val="22"/>
                <w:lang w:eastAsia="cs-CZ"/>
              </w:rPr>
            </w:pPr>
          </w:p>
          <w:p w14:paraId="5B00C8B9" w14:textId="77777777" w:rsidR="006A6F1A" w:rsidRPr="007C3E78" w:rsidRDefault="006A6F1A" w:rsidP="006A6F1A">
            <w:pPr>
              <w:rPr>
                <w:ins w:id="103" w:author="Maroš Varsányi" w:date="2017-12-22T10:26:00Z"/>
                <w:sz w:val="22"/>
                <w:szCs w:val="22"/>
                <w:lang w:eastAsia="cs-CZ"/>
              </w:rPr>
            </w:pPr>
            <w:ins w:id="104" w:author="Maroš Varsányi" w:date="2017-12-22T10:26:00Z">
              <w:r w:rsidRPr="007C3E78">
                <w:rPr>
                  <w:sz w:val="22"/>
                  <w:szCs w:val="22"/>
                  <w:lang w:eastAsia="cs-CZ"/>
                </w:rPr>
                <w:t>Nedodržanie minimálnej zákonnej lehoty na predloženie žiadosti o účasť</w:t>
              </w:r>
              <w:r w:rsidRPr="007C3E78">
                <w:rPr>
                  <w:sz w:val="22"/>
                  <w:szCs w:val="22"/>
                  <w:vertAlign w:val="superscript"/>
                  <w:lang w:eastAsia="cs-CZ"/>
                </w:rPr>
                <w:footnoteReference w:id="14"/>
              </w:r>
            </w:ins>
          </w:p>
        </w:tc>
        <w:tc>
          <w:tcPr>
            <w:tcW w:w="6379" w:type="dxa"/>
            <w:shd w:val="clear" w:color="auto" w:fill="auto"/>
          </w:tcPr>
          <w:p w14:paraId="48214F20" w14:textId="77777777" w:rsidR="006A6F1A" w:rsidRPr="007C3E78" w:rsidRDefault="006A6F1A" w:rsidP="006A6F1A">
            <w:pPr>
              <w:jc w:val="both"/>
              <w:rPr>
                <w:ins w:id="107" w:author="Maroš Varsányi" w:date="2017-12-22T10:26:00Z"/>
                <w:sz w:val="22"/>
                <w:szCs w:val="22"/>
                <w:lang w:eastAsia="cs-CZ"/>
              </w:rPr>
            </w:pPr>
            <w:ins w:id="108" w:author="Maroš Varsányi" w:date="2017-12-22T10:26:00Z">
              <w:r w:rsidRPr="007C3E78">
                <w:rPr>
                  <w:sz w:val="22"/>
                  <w:szCs w:val="22"/>
                  <w:lang w:eastAsia="cs-CZ"/>
                </w:rPr>
                <w:lastRenderedPageBreak/>
                <w:t>Lehota na predkladanie ponúk (alebo na predloženie žiadosti o účasť) bola kratšia ako limit ustanovený zákonom</w:t>
              </w:r>
              <w:r>
                <w:rPr>
                  <w:sz w:val="22"/>
                  <w:szCs w:val="22"/>
                  <w:lang w:eastAsia="cs-CZ"/>
                </w:rPr>
                <w:t>.</w:t>
              </w:r>
            </w:ins>
          </w:p>
          <w:p w14:paraId="40E56A5F" w14:textId="77777777" w:rsidR="006A6F1A" w:rsidRPr="007C3E78" w:rsidRDefault="006A6F1A" w:rsidP="006A6F1A">
            <w:pPr>
              <w:jc w:val="both"/>
              <w:rPr>
                <w:ins w:id="109" w:author="Maroš Varsányi" w:date="2017-12-22T10:26:00Z"/>
                <w:sz w:val="22"/>
                <w:szCs w:val="22"/>
                <w:lang w:eastAsia="cs-CZ"/>
              </w:rPr>
            </w:pPr>
          </w:p>
          <w:p w14:paraId="3C2E9FFE" w14:textId="77777777" w:rsidR="006A6F1A" w:rsidRPr="007C3E78" w:rsidRDefault="006A6F1A" w:rsidP="006A6F1A">
            <w:pPr>
              <w:jc w:val="both"/>
              <w:rPr>
                <w:ins w:id="110" w:author="Maroš Varsányi" w:date="2017-12-22T10:26:00Z"/>
                <w:sz w:val="22"/>
                <w:szCs w:val="22"/>
                <w:lang w:eastAsia="cs-CZ"/>
              </w:rPr>
            </w:pPr>
            <w:ins w:id="111" w:author="Maroš Varsányi" w:date="2017-12-22T10:26:00Z">
              <w:r w:rsidRPr="007C3E78">
                <w:rPr>
                  <w:sz w:val="22"/>
                  <w:szCs w:val="22"/>
                  <w:lang w:eastAsia="cs-CZ"/>
                </w:rPr>
                <w:t xml:space="preserve">Verejný obstarávateľ skrátil lehotu na predloženie ponúk v zmysle </w:t>
              </w:r>
              <w:r>
                <w:rPr>
                  <w:sz w:val="22"/>
                  <w:szCs w:val="22"/>
                  <w:lang w:eastAsia="cs-CZ"/>
                </w:rPr>
                <w:t xml:space="preserve">                </w:t>
              </w:r>
              <w:r w:rsidRPr="007C3E78">
                <w:rPr>
                  <w:sz w:val="22"/>
                  <w:szCs w:val="22"/>
                  <w:lang w:eastAsia="cs-CZ"/>
                </w:rPr>
                <w:t xml:space="preserve">§ </w:t>
              </w:r>
              <w:r>
                <w:rPr>
                  <w:sz w:val="22"/>
                  <w:szCs w:val="22"/>
                  <w:lang w:eastAsia="cs-CZ"/>
                </w:rPr>
                <w:t>66</w:t>
              </w:r>
              <w:r w:rsidRPr="007C3E78">
                <w:rPr>
                  <w:sz w:val="22"/>
                  <w:szCs w:val="22"/>
                  <w:lang w:eastAsia="cs-CZ"/>
                </w:rPr>
                <w:t xml:space="preserve"> ods. </w:t>
              </w:r>
              <w:r>
                <w:rPr>
                  <w:sz w:val="22"/>
                  <w:szCs w:val="22"/>
                  <w:lang w:eastAsia="cs-CZ"/>
                </w:rPr>
                <w:t>2</w:t>
              </w:r>
              <w:r w:rsidRPr="007C3E78">
                <w:rPr>
                  <w:sz w:val="22"/>
                  <w:szCs w:val="22"/>
                  <w:lang w:eastAsia="cs-CZ"/>
                </w:rPr>
                <w:t xml:space="preserve"> písm. b)</w:t>
              </w:r>
              <w:r>
                <w:rPr>
                  <w:sz w:val="22"/>
                  <w:szCs w:val="22"/>
                  <w:lang w:eastAsia="cs-CZ"/>
                </w:rPr>
                <w:t xml:space="preserve"> ZVO</w:t>
              </w:r>
              <w:r w:rsidRPr="007C3E78">
                <w:rPr>
                  <w:sz w:val="22"/>
                  <w:szCs w:val="22"/>
                  <w:lang w:eastAsia="cs-CZ"/>
                </w:rPr>
                <w:t xml:space="preserve">, avšak z dôvodu </w:t>
              </w:r>
              <w:r>
                <w:rPr>
                  <w:sz w:val="22"/>
                  <w:szCs w:val="22"/>
                  <w:lang w:eastAsia="cs-CZ"/>
                </w:rPr>
                <w:t>ne</w:t>
              </w:r>
              <w:r w:rsidRPr="007C3E78">
                <w:rPr>
                  <w:sz w:val="22"/>
                  <w:szCs w:val="22"/>
                  <w:lang w:eastAsia="cs-CZ"/>
                </w:rPr>
                <w:t xml:space="preserve">zverejnenia predbežného oznámenia </w:t>
              </w:r>
              <w:r>
                <w:rPr>
                  <w:sz w:val="22"/>
                  <w:szCs w:val="22"/>
                  <w:lang w:eastAsia="cs-CZ"/>
                </w:rPr>
                <w:t xml:space="preserve">v lehotách uvedených v zákone </w:t>
              </w:r>
              <w:r w:rsidRPr="007C3E78">
                <w:rPr>
                  <w:sz w:val="22"/>
                  <w:szCs w:val="22"/>
                  <w:lang w:eastAsia="cs-CZ"/>
                </w:rPr>
                <w:t>nebol oprávnený na toto skrátenie</w:t>
              </w:r>
              <w:r>
                <w:rPr>
                  <w:sz w:val="22"/>
                  <w:szCs w:val="22"/>
                  <w:lang w:eastAsia="cs-CZ"/>
                </w:rPr>
                <w:t>.</w:t>
              </w:r>
            </w:ins>
          </w:p>
        </w:tc>
        <w:tc>
          <w:tcPr>
            <w:tcW w:w="3260" w:type="dxa"/>
            <w:shd w:val="clear" w:color="auto" w:fill="auto"/>
          </w:tcPr>
          <w:p w14:paraId="63BCB92D" w14:textId="77777777" w:rsidR="006A6F1A" w:rsidRPr="007C3E78" w:rsidRDefault="006A6F1A" w:rsidP="006A6F1A">
            <w:pPr>
              <w:rPr>
                <w:ins w:id="112" w:author="Maroš Varsányi" w:date="2017-12-22T10:26:00Z"/>
                <w:sz w:val="22"/>
                <w:szCs w:val="22"/>
                <w:lang w:eastAsia="cs-CZ"/>
              </w:rPr>
            </w:pPr>
            <w:ins w:id="113" w:author="Maroš Varsányi" w:date="2017-12-22T10:26:00Z">
              <w:r w:rsidRPr="007C3E78">
                <w:rPr>
                  <w:sz w:val="22"/>
                  <w:szCs w:val="22"/>
                  <w:lang w:eastAsia="cs-CZ"/>
                </w:rPr>
                <w:lastRenderedPageBreak/>
                <w:t xml:space="preserve">25 % v prípade, že skrátenie lehoty bolo rovné alebo väčšie </w:t>
              </w:r>
              <w:r w:rsidRPr="007C3E78">
                <w:rPr>
                  <w:sz w:val="22"/>
                  <w:szCs w:val="22"/>
                  <w:lang w:eastAsia="cs-CZ"/>
                </w:rPr>
                <w:lastRenderedPageBreak/>
                <w:t>ako 50 % zo zákonnej lehoty</w:t>
              </w:r>
              <w:r>
                <w:rPr>
                  <w:sz w:val="22"/>
                  <w:szCs w:val="22"/>
                  <w:lang w:eastAsia="cs-CZ"/>
                </w:rPr>
                <w:t>.</w:t>
              </w:r>
            </w:ins>
          </w:p>
          <w:p w14:paraId="5A18CE62" w14:textId="77777777" w:rsidR="006A6F1A" w:rsidRPr="007C3E78" w:rsidRDefault="006A6F1A" w:rsidP="006A6F1A">
            <w:pPr>
              <w:rPr>
                <w:ins w:id="114" w:author="Maroš Varsányi" w:date="2017-12-22T10:26:00Z"/>
                <w:sz w:val="22"/>
                <w:szCs w:val="22"/>
                <w:lang w:eastAsia="cs-CZ"/>
              </w:rPr>
            </w:pPr>
          </w:p>
          <w:p w14:paraId="04B27A0B" w14:textId="77777777" w:rsidR="006A6F1A" w:rsidRPr="007C3E78" w:rsidRDefault="006A6F1A" w:rsidP="006A6F1A">
            <w:pPr>
              <w:rPr>
                <w:ins w:id="115" w:author="Maroš Varsányi" w:date="2017-12-22T10:26:00Z"/>
                <w:sz w:val="22"/>
                <w:szCs w:val="22"/>
                <w:lang w:eastAsia="cs-CZ"/>
              </w:rPr>
            </w:pPr>
            <w:ins w:id="116" w:author="Maroš Varsányi" w:date="2017-12-22T10:26:00Z">
              <w:r w:rsidRPr="007C3E78">
                <w:rPr>
                  <w:sz w:val="22"/>
                  <w:szCs w:val="22"/>
                  <w:lang w:eastAsia="cs-CZ"/>
                </w:rPr>
                <w:t>10 % v prípade že toto skrátenie bolo rovné alebo väčšie ako 30 % zo zákonnej lehoty</w:t>
              </w:r>
              <w:r>
                <w:rPr>
                  <w:sz w:val="22"/>
                  <w:szCs w:val="22"/>
                  <w:lang w:eastAsia="cs-CZ"/>
                </w:rPr>
                <w:t>.</w:t>
              </w:r>
            </w:ins>
          </w:p>
          <w:p w14:paraId="4E00B5D0" w14:textId="77777777" w:rsidR="006A6F1A" w:rsidRPr="007C3E78" w:rsidRDefault="006A6F1A" w:rsidP="006A6F1A">
            <w:pPr>
              <w:rPr>
                <w:ins w:id="117" w:author="Maroš Varsányi" w:date="2017-12-22T10:26:00Z"/>
                <w:sz w:val="22"/>
                <w:szCs w:val="22"/>
                <w:lang w:eastAsia="cs-CZ"/>
              </w:rPr>
            </w:pPr>
          </w:p>
          <w:p w14:paraId="0C4BC0C9" w14:textId="77777777" w:rsidR="006A6F1A" w:rsidRPr="007C3E78" w:rsidRDefault="006A6F1A" w:rsidP="006A6F1A">
            <w:pPr>
              <w:rPr>
                <w:ins w:id="118" w:author="Maroš Varsányi" w:date="2017-12-22T10:26:00Z"/>
                <w:sz w:val="22"/>
                <w:szCs w:val="22"/>
                <w:lang w:eastAsia="cs-CZ"/>
              </w:rPr>
            </w:pPr>
            <w:ins w:id="119" w:author="Maroš Varsányi" w:date="2017-12-22T10:26:00Z">
              <w:r w:rsidRPr="007C3E78">
                <w:rPr>
                  <w:sz w:val="22"/>
                  <w:szCs w:val="22"/>
                  <w:lang w:eastAsia="cs-CZ"/>
                </w:rPr>
                <w:t xml:space="preserve">5 % v prípade akéhokoľvek iného skrátenia lehôt (je možné znížiť až na hodnotu 2%, pokiaľ sa má za to, že povaha a závažnosť nedostatku neopodstatňuje uplatnenie 5% </w:t>
              </w:r>
              <w:r>
                <w:rPr>
                  <w:sz w:val="22"/>
                  <w:szCs w:val="22"/>
                  <w:lang w:eastAsia="cs-CZ"/>
                </w:rPr>
                <w:t>finančnej opravy</w:t>
              </w:r>
              <w:r w:rsidRPr="007C3E78">
                <w:rPr>
                  <w:sz w:val="22"/>
                  <w:szCs w:val="22"/>
                  <w:lang w:eastAsia="cs-CZ"/>
                </w:rPr>
                <w:t>.</w:t>
              </w:r>
            </w:ins>
          </w:p>
        </w:tc>
      </w:tr>
      <w:tr w:rsidR="006A6F1A" w:rsidRPr="007C3E78" w14:paraId="325CFBD2" w14:textId="77777777" w:rsidTr="006A6F1A">
        <w:trPr>
          <w:ins w:id="120" w:author="Maroš Varsányi" w:date="2017-12-22T10:26:00Z"/>
        </w:trPr>
        <w:tc>
          <w:tcPr>
            <w:tcW w:w="675" w:type="dxa"/>
            <w:shd w:val="clear" w:color="auto" w:fill="auto"/>
            <w:vAlign w:val="center"/>
          </w:tcPr>
          <w:p w14:paraId="2A0558F2" w14:textId="77777777" w:rsidR="006A6F1A" w:rsidRPr="007C3E78" w:rsidRDefault="006A6F1A" w:rsidP="006A6F1A">
            <w:pPr>
              <w:jc w:val="center"/>
              <w:rPr>
                <w:ins w:id="121" w:author="Maroš Varsányi" w:date="2017-12-22T10:26:00Z"/>
                <w:sz w:val="22"/>
                <w:szCs w:val="22"/>
                <w:lang w:eastAsia="cs-CZ"/>
              </w:rPr>
            </w:pPr>
            <w:ins w:id="122" w:author="Maroš Varsányi" w:date="2017-12-22T10:26:00Z">
              <w:r w:rsidRPr="007C3E78">
                <w:rPr>
                  <w:sz w:val="22"/>
                  <w:szCs w:val="22"/>
                  <w:lang w:eastAsia="cs-CZ"/>
                </w:rPr>
                <w:lastRenderedPageBreak/>
                <w:t>4</w:t>
              </w:r>
            </w:ins>
          </w:p>
        </w:tc>
        <w:tc>
          <w:tcPr>
            <w:tcW w:w="3720" w:type="dxa"/>
            <w:shd w:val="clear" w:color="auto" w:fill="auto"/>
          </w:tcPr>
          <w:p w14:paraId="2A321468" w14:textId="77777777" w:rsidR="006A6F1A" w:rsidRPr="007C3E78" w:rsidRDefault="006A6F1A" w:rsidP="006A6F1A">
            <w:pPr>
              <w:rPr>
                <w:ins w:id="123" w:author="Maroš Varsányi" w:date="2017-12-22T10:26:00Z"/>
                <w:sz w:val="22"/>
                <w:szCs w:val="22"/>
                <w:lang w:eastAsia="cs-CZ"/>
              </w:rPr>
            </w:pPr>
            <w:ins w:id="124" w:author="Maroš Varsányi" w:date="2017-12-22T10:26:00Z">
              <w:r w:rsidRPr="007C3E78">
                <w:rPr>
                  <w:sz w:val="22"/>
                  <w:szCs w:val="22"/>
                  <w:lang w:eastAsia="cs-CZ"/>
                </w:rPr>
                <w:t xml:space="preserve">Stanovenie lehoty na prijímanie žiadostí o súťažné podklady (vzťahuje sa </w:t>
              </w:r>
              <w:r>
                <w:rPr>
                  <w:sz w:val="22"/>
                  <w:szCs w:val="22"/>
                  <w:lang w:eastAsia="cs-CZ"/>
                </w:rPr>
                <w:t>na</w:t>
              </w:r>
              <w:r w:rsidRPr="007C3E78">
                <w:rPr>
                  <w:sz w:val="22"/>
                  <w:szCs w:val="22"/>
                  <w:lang w:eastAsia="cs-CZ"/>
                </w:rPr>
                <w:t xml:space="preserve"> verejnú súťaž, súťaž návrhov alebo podlimitn</w:t>
              </w:r>
              <w:r>
                <w:rPr>
                  <w:sz w:val="22"/>
                  <w:szCs w:val="22"/>
                  <w:lang w:eastAsia="cs-CZ"/>
                </w:rPr>
                <w:t>é</w:t>
              </w:r>
              <w:r w:rsidRPr="007C3E78">
                <w:rPr>
                  <w:sz w:val="22"/>
                  <w:szCs w:val="22"/>
                  <w:lang w:eastAsia="cs-CZ"/>
                </w:rPr>
                <w:t xml:space="preserve"> zákazk</w:t>
              </w:r>
              <w:r>
                <w:rPr>
                  <w:sz w:val="22"/>
                  <w:szCs w:val="22"/>
                  <w:lang w:eastAsia="cs-CZ"/>
                </w:rPr>
                <w:t>y bez využitia elektronického trhoviska</w:t>
              </w:r>
              <w:r w:rsidRPr="007C3E78">
                <w:rPr>
                  <w:sz w:val="22"/>
                  <w:szCs w:val="22"/>
                  <w:lang w:eastAsia="cs-CZ"/>
                </w:rPr>
                <w:t>)</w:t>
              </w:r>
            </w:ins>
          </w:p>
        </w:tc>
        <w:tc>
          <w:tcPr>
            <w:tcW w:w="6379" w:type="dxa"/>
            <w:shd w:val="clear" w:color="auto" w:fill="auto"/>
          </w:tcPr>
          <w:p w14:paraId="5E45A11D" w14:textId="77777777" w:rsidR="006A6F1A" w:rsidRPr="007C3E78" w:rsidRDefault="006A6F1A" w:rsidP="006A6F1A">
            <w:pPr>
              <w:jc w:val="both"/>
              <w:rPr>
                <w:ins w:id="125" w:author="Maroš Varsányi" w:date="2017-12-22T10:26:00Z"/>
                <w:sz w:val="22"/>
                <w:szCs w:val="22"/>
                <w:lang w:eastAsia="cs-CZ"/>
              </w:rPr>
            </w:pPr>
            <w:ins w:id="126" w:author="Maroš Varsányi" w:date="2017-12-22T10:26:00Z">
              <w:r w:rsidRPr="007C3E78">
                <w:rPr>
                  <w:sz w:val="22"/>
                  <w:szCs w:val="22"/>
                  <w:lang w:eastAsia="cs-CZ"/>
                </w:rPr>
                <w:t>Lehota stanovená na prijímanie žiadostí o súťažné podklady</w:t>
              </w:r>
              <w:r>
                <w:rPr>
                  <w:sz w:val="22"/>
                  <w:szCs w:val="22"/>
                  <w:lang w:eastAsia="cs-CZ"/>
                </w:rPr>
                <w:t xml:space="preserve"> </w:t>
              </w:r>
              <w:r w:rsidRPr="007C3E78">
                <w:rPr>
                  <w:sz w:val="22"/>
                  <w:szCs w:val="22"/>
                  <w:lang w:eastAsia="cs-CZ"/>
                </w:rPr>
                <w:t>je neprimerane krátka v porovnaní s lehotou na predkladanie ponúk, čím sa vytvára neopodstatnená prekážka k otvorenej súťaži vo verejnom obstarávaní.</w:t>
              </w:r>
            </w:ins>
          </w:p>
          <w:p w14:paraId="3042AC61" w14:textId="77777777" w:rsidR="006A6F1A" w:rsidRPr="007C3E78" w:rsidRDefault="006A6F1A" w:rsidP="006A6F1A">
            <w:pPr>
              <w:jc w:val="both"/>
              <w:rPr>
                <w:ins w:id="127" w:author="Maroš Varsányi" w:date="2017-12-22T10:26:00Z"/>
                <w:sz w:val="22"/>
                <w:szCs w:val="22"/>
                <w:lang w:eastAsia="cs-CZ"/>
              </w:rPr>
            </w:pPr>
          </w:p>
          <w:p w14:paraId="08DBCCB9" w14:textId="77777777" w:rsidR="006A6F1A" w:rsidRPr="007C3E78" w:rsidRDefault="006A6F1A" w:rsidP="006A6F1A">
            <w:pPr>
              <w:jc w:val="both"/>
              <w:rPr>
                <w:ins w:id="128" w:author="Maroš Varsányi" w:date="2017-12-22T10:26:00Z"/>
                <w:sz w:val="22"/>
                <w:szCs w:val="22"/>
                <w:lang w:eastAsia="cs-CZ"/>
              </w:rPr>
            </w:pPr>
            <w:ins w:id="129" w:author="Maroš Varsányi" w:date="2017-12-22T10:26:00Z">
              <w:r w:rsidRPr="007C3E78">
                <w:rPr>
                  <w:sz w:val="22"/>
                  <w:szCs w:val="22"/>
                  <w:lang w:eastAsia="cs-CZ"/>
                </w:rPr>
                <w:t xml:space="preserve">Základná sadzba </w:t>
              </w:r>
              <w:r>
                <w:rPr>
                  <w:sz w:val="22"/>
                  <w:szCs w:val="22"/>
                  <w:lang w:eastAsia="cs-CZ"/>
                </w:rPr>
                <w:t>finančnej opravy</w:t>
              </w:r>
              <w:r w:rsidRPr="007C3E78">
                <w:rPr>
                  <w:sz w:val="22"/>
                  <w:szCs w:val="22"/>
                  <w:lang w:eastAsia="cs-CZ"/>
                </w:rPr>
                <w:t xml:space="preserve"> je uvedená v stĺpci „Výška finančnej </w:t>
              </w:r>
              <w:r>
                <w:rPr>
                  <w:sz w:val="22"/>
                  <w:szCs w:val="22"/>
                  <w:lang w:eastAsia="cs-CZ"/>
                </w:rPr>
                <w:t>opravy</w:t>
              </w:r>
              <w:r w:rsidRPr="007C3E78">
                <w:rPr>
                  <w:sz w:val="22"/>
                  <w:szCs w:val="22"/>
                  <w:lang w:eastAsia="cs-CZ"/>
                </w:rPr>
                <w:t xml:space="preserve">“, pričom konečnú sadzbu </w:t>
              </w:r>
              <w:r>
                <w:rPr>
                  <w:sz w:val="22"/>
                  <w:szCs w:val="22"/>
                  <w:lang w:eastAsia="cs-CZ"/>
                </w:rPr>
                <w:t>finančnej opravy</w:t>
              </w:r>
              <w:r w:rsidRPr="007C3E78">
                <w:rPr>
                  <w:sz w:val="22"/>
                  <w:szCs w:val="22"/>
                  <w:lang w:eastAsia="cs-CZ"/>
                </w:rPr>
                <w:t xml:space="preserve"> je potrebné určiť na individuálnej báze (prípad od prípadu). Pri určovaní výšky </w:t>
              </w:r>
              <w:r>
                <w:rPr>
                  <w:sz w:val="22"/>
                  <w:szCs w:val="22"/>
                  <w:lang w:eastAsia="cs-CZ"/>
                </w:rPr>
                <w:t>finančnej opravy</w:t>
              </w:r>
              <w:r w:rsidRPr="007C3E78">
                <w:rPr>
                  <w:sz w:val="22"/>
                  <w:szCs w:val="22"/>
                  <w:lang w:eastAsia="cs-CZ"/>
                </w:rPr>
                <w:t xml:space="preserve"> je možné brať v úvahu zmierňujúce faktory vzťahujúce sa k špecifickosti a komplexnosti zákazky (administratívne zaťaženie, ťažkosti spočívajúce v doručení súťažných podkladov)</w:t>
              </w:r>
              <w:r>
                <w:rPr>
                  <w:sz w:val="22"/>
                  <w:szCs w:val="22"/>
                  <w:lang w:eastAsia="cs-CZ"/>
                </w:rPr>
                <w:t xml:space="preserve">. V prípade, že súťažné podklady boli až                  do uplynutia lehoty na predkladanie ponúk zverejnené v profile </w:t>
              </w:r>
              <w:r w:rsidRPr="00080C7C">
                <w:rPr>
                  <w:sz w:val="22"/>
                  <w:szCs w:val="22"/>
                  <w:lang w:eastAsia="cs-CZ"/>
                </w:rPr>
                <w:t>a</w:t>
              </w:r>
              <w:r>
                <w:rPr>
                  <w:sz w:val="22"/>
                  <w:szCs w:val="22"/>
                  <w:lang w:eastAsia="cs-CZ"/>
                </w:rPr>
                <w:t xml:space="preserve"> verejný obstarávateľ </w:t>
              </w:r>
              <w:r w:rsidRPr="00080C7C">
                <w:rPr>
                  <w:sz w:val="22"/>
                  <w:szCs w:val="22"/>
                  <w:lang w:eastAsia="cs-CZ"/>
                </w:rPr>
                <w:t xml:space="preserve">k nim </w:t>
              </w:r>
              <w:r>
                <w:rPr>
                  <w:sz w:val="22"/>
                  <w:szCs w:val="22"/>
                  <w:lang w:eastAsia="cs-CZ"/>
                </w:rPr>
                <w:t xml:space="preserve">poskytol </w:t>
              </w:r>
              <w:r w:rsidRPr="00080C7C">
                <w:rPr>
                  <w:sz w:val="22"/>
                  <w:szCs w:val="22"/>
                  <w:lang w:eastAsia="cs-CZ"/>
                </w:rPr>
                <w:t>bezodplatne neobmedzený, úplný a priamy prístup prostredníctvom elektronických prostriedkov</w:t>
              </w:r>
              <w:r>
                <w:rPr>
                  <w:sz w:val="22"/>
                  <w:szCs w:val="22"/>
                  <w:lang w:eastAsia="cs-CZ"/>
                </w:rPr>
                <w:t>, finančná oprava sa neuplatňuje.</w:t>
              </w:r>
            </w:ins>
          </w:p>
        </w:tc>
        <w:tc>
          <w:tcPr>
            <w:tcW w:w="3260" w:type="dxa"/>
            <w:shd w:val="clear" w:color="auto" w:fill="auto"/>
          </w:tcPr>
          <w:p w14:paraId="7349939F" w14:textId="77777777" w:rsidR="006A6F1A" w:rsidRPr="007C3E78" w:rsidRDefault="006A6F1A" w:rsidP="006A6F1A">
            <w:pPr>
              <w:rPr>
                <w:ins w:id="130" w:author="Maroš Varsányi" w:date="2017-12-22T10:26:00Z"/>
                <w:sz w:val="22"/>
                <w:szCs w:val="22"/>
                <w:lang w:eastAsia="cs-CZ"/>
              </w:rPr>
            </w:pPr>
            <w:ins w:id="131" w:author="Maroš Varsányi" w:date="2017-12-22T10:26:00Z">
              <w:r w:rsidRPr="007C3E78">
                <w:rPr>
                  <w:sz w:val="22"/>
                  <w:szCs w:val="22"/>
                  <w:lang w:eastAsia="cs-CZ"/>
                </w:rPr>
                <w:t>25 % v prípade, ak lehota na prijímanie žiadostí o súťažné podklady je menej ako 50 % lehoty na predloženie ponúk (v súlade s príslušnými ustanoveniami)</w:t>
              </w:r>
              <w:r>
                <w:rPr>
                  <w:sz w:val="22"/>
                  <w:szCs w:val="22"/>
                  <w:lang w:eastAsia="cs-CZ"/>
                </w:rPr>
                <w:t>.</w:t>
              </w:r>
            </w:ins>
          </w:p>
          <w:p w14:paraId="68B1205D" w14:textId="77777777" w:rsidR="006A6F1A" w:rsidRPr="007C3E78" w:rsidRDefault="006A6F1A" w:rsidP="006A6F1A">
            <w:pPr>
              <w:rPr>
                <w:ins w:id="132" w:author="Maroš Varsányi" w:date="2017-12-22T10:26:00Z"/>
                <w:sz w:val="22"/>
                <w:szCs w:val="22"/>
                <w:lang w:eastAsia="cs-CZ"/>
              </w:rPr>
            </w:pPr>
          </w:p>
          <w:p w14:paraId="6E33754F" w14:textId="77777777" w:rsidR="006A6F1A" w:rsidRPr="007C3E78" w:rsidRDefault="006A6F1A" w:rsidP="006A6F1A">
            <w:pPr>
              <w:rPr>
                <w:ins w:id="133" w:author="Maroš Varsányi" w:date="2017-12-22T10:26:00Z"/>
                <w:sz w:val="22"/>
                <w:szCs w:val="22"/>
                <w:lang w:eastAsia="cs-CZ"/>
              </w:rPr>
            </w:pPr>
            <w:ins w:id="134" w:author="Maroš Varsányi" w:date="2017-12-22T10:26:00Z">
              <w:r w:rsidRPr="007C3E78">
                <w:rPr>
                  <w:sz w:val="22"/>
                  <w:szCs w:val="22"/>
                  <w:lang w:eastAsia="cs-CZ"/>
                </w:rPr>
                <w:t>10 % v prípade, ak lehota na prijímanie žiadostí o súťažné podklady je menej ako 60 % lehoty na predloženie ponúk (v súlade s príslušnými ustanoveniami)</w:t>
              </w:r>
              <w:r>
                <w:rPr>
                  <w:sz w:val="22"/>
                  <w:szCs w:val="22"/>
                  <w:lang w:eastAsia="cs-CZ"/>
                </w:rPr>
                <w:t>.</w:t>
              </w:r>
            </w:ins>
          </w:p>
          <w:p w14:paraId="47285C9F" w14:textId="77777777" w:rsidR="006A6F1A" w:rsidRPr="007C3E78" w:rsidRDefault="006A6F1A" w:rsidP="006A6F1A">
            <w:pPr>
              <w:rPr>
                <w:ins w:id="135" w:author="Maroš Varsányi" w:date="2017-12-22T10:26:00Z"/>
                <w:sz w:val="22"/>
                <w:szCs w:val="22"/>
                <w:lang w:eastAsia="cs-CZ"/>
              </w:rPr>
            </w:pPr>
          </w:p>
          <w:p w14:paraId="72762297" w14:textId="77777777" w:rsidR="006A6F1A" w:rsidRPr="007C3E78" w:rsidRDefault="006A6F1A" w:rsidP="006A6F1A">
            <w:pPr>
              <w:rPr>
                <w:ins w:id="136" w:author="Maroš Varsányi" w:date="2017-12-22T10:26:00Z"/>
                <w:sz w:val="22"/>
                <w:szCs w:val="22"/>
                <w:lang w:eastAsia="cs-CZ"/>
              </w:rPr>
            </w:pPr>
            <w:ins w:id="137" w:author="Maroš Varsányi" w:date="2017-12-22T10:26:00Z">
              <w:r w:rsidRPr="007C3E78">
                <w:rPr>
                  <w:sz w:val="22"/>
                  <w:szCs w:val="22"/>
                  <w:lang w:eastAsia="cs-CZ"/>
                </w:rPr>
                <w:t xml:space="preserve">5 % v prípade, ak lehota na prijímanie žiadostí o súťažné podklady je menej ako 80 % lehoty na predloženie ponúk (v súlade s príslušnými </w:t>
              </w:r>
              <w:r w:rsidRPr="007C3E78">
                <w:rPr>
                  <w:sz w:val="22"/>
                  <w:szCs w:val="22"/>
                  <w:lang w:eastAsia="cs-CZ"/>
                </w:rPr>
                <w:lastRenderedPageBreak/>
                <w:t>ustanoveniami)</w:t>
              </w:r>
              <w:r>
                <w:rPr>
                  <w:sz w:val="22"/>
                  <w:szCs w:val="22"/>
                  <w:lang w:eastAsia="cs-CZ"/>
                </w:rPr>
                <w:t>.</w:t>
              </w:r>
            </w:ins>
          </w:p>
          <w:p w14:paraId="3919EB19" w14:textId="77777777" w:rsidR="006A6F1A" w:rsidRPr="007C3E78" w:rsidRDefault="006A6F1A" w:rsidP="006A6F1A">
            <w:pPr>
              <w:rPr>
                <w:ins w:id="138" w:author="Maroš Varsányi" w:date="2017-12-22T10:26:00Z"/>
                <w:sz w:val="22"/>
                <w:szCs w:val="22"/>
                <w:lang w:eastAsia="cs-CZ"/>
              </w:rPr>
            </w:pPr>
          </w:p>
        </w:tc>
      </w:tr>
      <w:tr w:rsidR="006A6F1A" w:rsidRPr="007C3E78" w14:paraId="439C7D55" w14:textId="77777777" w:rsidTr="006A6F1A">
        <w:trPr>
          <w:ins w:id="139" w:author="Maroš Varsányi" w:date="2017-12-22T10:26:00Z"/>
        </w:trPr>
        <w:tc>
          <w:tcPr>
            <w:tcW w:w="675" w:type="dxa"/>
            <w:shd w:val="clear" w:color="auto" w:fill="auto"/>
            <w:vAlign w:val="center"/>
          </w:tcPr>
          <w:p w14:paraId="343563AF" w14:textId="77777777" w:rsidR="006A6F1A" w:rsidRPr="007C3E78" w:rsidRDefault="006A6F1A" w:rsidP="006A6F1A">
            <w:pPr>
              <w:jc w:val="center"/>
              <w:rPr>
                <w:ins w:id="140" w:author="Maroš Varsányi" w:date="2017-12-22T10:26:00Z"/>
                <w:sz w:val="22"/>
                <w:szCs w:val="22"/>
                <w:lang w:eastAsia="cs-CZ"/>
              </w:rPr>
            </w:pPr>
            <w:ins w:id="141" w:author="Maroš Varsányi" w:date="2017-12-22T10:26:00Z">
              <w:r w:rsidRPr="007C3E78">
                <w:rPr>
                  <w:sz w:val="22"/>
                  <w:szCs w:val="22"/>
                  <w:lang w:eastAsia="cs-CZ"/>
                </w:rPr>
                <w:lastRenderedPageBreak/>
                <w:t>5</w:t>
              </w:r>
            </w:ins>
          </w:p>
        </w:tc>
        <w:tc>
          <w:tcPr>
            <w:tcW w:w="3720" w:type="dxa"/>
            <w:shd w:val="clear" w:color="auto" w:fill="auto"/>
          </w:tcPr>
          <w:p w14:paraId="7F3DF37B" w14:textId="77777777" w:rsidR="006A6F1A" w:rsidRPr="007C3E78" w:rsidRDefault="006A6F1A" w:rsidP="006A6F1A">
            <w:pPr>
              <w:rPr>
                <w:ins w:id="142" w:author="Maroš Varsányi" w:date="2017-12-22T10:26:00Z"/>
                <w:sz w:val="22"/>
                <w:szCs w:val="22"/>
                <w:lang w:eastAsia="cs-CZ"/>
              </w:rPr>
            </w:pPr>
            <w:ins w:id="143" w:author="Maroš Varsányi" w:date="2017-12-22T10:26:00Z">
              <w:r w:rsidRPr="007C3E78">
                <w:rPr>
                  <w:sz w:val="22"/>
                  <w:szCs w:val="22"/>
                  <w:lang w:eastAsia="cs-CZ"/>
                </w:rPr>
                <w:t>Nedodržanie postupov zverejňovania opravy oznámenia o vyhlásení verejného obstarávania v prípade</w:t>
              </w:r>
            </w:ins>
          </w:p>
          <w:p w14:paraId="06B2BDC2" w14:textId="77777777" w:rsidR="006A6F1A" w:rsidRPr="007C3E78" w:rsidRDefault="006A6F1A" w:rsidP="006A6F1A">
            <w:pPr>
              <w:numPr>
                <w:ilvl w:val="0"/>
                <w:numId w:val="29"/>
              </w:numPr>
              <w:jc w:val="both"/>
              <w:rPr>
                <w:ins w:id="144" w:author="Maroš Varsányi" w:date="2017-12-22T10:26:00Z"/>
                <w:sz w:val="22"/>
                <w:szCs w:val="22"/>
                <w:lang w:eastAsia="cs-CZ"/>
              </w:rPr>
            </w:pPr>
            <w:ins w:id="145" w:author="Maroš Varsányi" w:date="2017-12-22T10:26:00Z">
              <w:r w:rsidRPr="007C3E78">
                <w:rPr>
                  <w:sz w:val="22"/>
                  <w:szCs w:val="22"/>
                  <w:lang w:eastAsia="cs-CZ"/>
                </w:rPr>
                <w:t>predĺženia lehoty na predkladanie ponúk</w:t>
              </w:r>
            </w:ins>
          </w:p>
          <w:p w14:paraId="12266990" w14:textId="77777777" w:rsidR="006A6F1A" w:rsidRPr="007C3E78" w:rsidRDefault="006A6F1A" w:rsidP="006A6F1A">
            <w:pPr>
              <w:numPr>
                <w:ilvl w:val="0"/>
                <w:numId w:val="29"/>
              </w:numPr>
              <w:jc w:val="both"/>
              <w:rPr>
                <w:ins w:id="146" w:author="Maroš Varsányi" w:date="2017-12-22T10:26:00Z"/>
                <w:sz w:val="22"/>
                <w:szCs w:val="22"/>
                <w:lang w:eastAsia="cs-CZ"/>
              </w:rPr>
            </w:pPr>
            <w:ins w:id="147" w:author="Maroš Varsányi" w:date="2017-12-22T10:26:00Z">
              <w:r w:rsidRPr="007C3E78">
                <w:rPr>
                  <w:sz w:val="22"/>
                  <w:szCs w:val="22"/>
                  <w:lang w:eastAsia="cs-CZ"/>
                </w:rPr>
                <w:t>predĺženia lehoty na žiadosti o účasť</w:t>
              </w:r>
              <w:r w:rsidRPr="007C3E78">
                <w:rPr>
                  <w:sz w:val="22"/>
                  <w:szCs w:val="22"/>
                  <w:vertAlign w:val="superscript"/>
                  <w:lang w:eastAsia="cs-CZ"/>
                </w:rPr>
                <w:footnoteReference w:id="15"/>
              </w:r>
            </w:ins>
          </w:p>
        </w:tc>
        <w:tc>
          <w:tcPr>
            <w:tcW w:w="6379" w:type="dxa"/>
            <w:shd w:val="clear" w:color="auto" w:fill="auto"/>
          </w:tcPr>
          <w:p w14:paraId="66AC619F" w14:textId="77777777" w:rsidR="006A6F1A" w:rsidRPr="007C3E78" w:rsidRDefault="006A6F1A" w:rsidP="006A6F1A">
            <w:pPr>
              <w:jc w:val="both"/>
              <w:rPr>
                <w:ins w:id="150" w:author="Maroš Varsányi" w:date="2017-12-22T10:26:00Z"/>
                <w:sz w:val="22"/>
                <w:szCs w:val="22"/>
                <w:lang w:eastAsia="cs-CZ"/>
              </w:rPr>
            </w:pPr>
            <w:ins w:id="151" w:author="Maroš Varsányi" w:date="2017-12-22T10:26:00Z">
              <w:r w:rsidRPr="007C3E78">
                <w:rPr>
                  <w:sz w:val="22"/>
                  <w:szCs w:val="22"/>
                  <w:lang w:eastAsia="cs-CZ"/>
                </w:rPr>
                <w:t>Lehota na predkladanie ponúk (alebo lehota na predloženie žiadosti o účasť) bola predĺžená, pričom verejný obstarávateľ nezverejnil túto skutočnosť formou redakčnej opravy v Úradnom vestníku EÚ/vo vestníku VO</w:t>
              </w:r>
            </w:ins>
          </w:p>
        </w:tc>
        <w:tc>
          <w:tcPr>
            <w:tcW w:w="3260" w:type="dxa"/>
            <w:shd w:val="clear" w:color="auto" w:fill="auto"/>
          </w:tcPr>
          <w:p w14:paraId="7E2A0652" w14:textId="77777777" w:rsidR="006A6F1A" w:rsidRPr="007C3E78" w:rsidRDefault="006A6F1A" w:rsidP="006A6F1A">
            <w:pPr>
              <w:rPr>
                <w:ins w:id="152" w:author="Maroš Varsányi" w:date="2017-12-22T10:26:00Z"/>
                <w:sz w:val="22"/>
                <w:szCs w:val="22"/>
                <w:lang w:eastAsia="cs-CZ"/>
              </w:rPr>
            </w:pPr>
            <w:ins w:id="153" w:author="Maroš Varsányi" w:date="2017-12-22T10:26:00Z">
              <w:r w:rsidRPr="007C3E78">
                <w:rPr>
                  <w:sz w:val="22"/>
                  <w:szCs w:val="22"/>
                  <w:lang w:eastAsia="cs-CZ"/>
                </w:rPr>
                <w:t xml:space="preserve">10 % </w:t>
              </w:r>
            </w:ins>
          </w:p>
          <w:p w14:paraId="2D4177C5" w14:textId="77777777" w:rsidR="006A6F1A" w:rsidRPr="007C3E78" w:rsidRDefault="006A6F1A" w:rsidP="006A6F1A">
            <w:pPr>
              <w:rPr>
                <w:ins w:id="154" w:author="Maroš Varsányi" w:date="2017-12-22T10:26:00Z"/>
                <w:sz w:val="22"/>
                <w:szCs w:val="22"/>
                <w:lang w:eastAsia="cs-CZ"/>
              </w:rPr>
            </w:pPr>
            <w:ins w:id="155" w:author="Maroš Varsányi" w:date="2017-12-22T10:26:00Z">
              <w:r w:rsidRPr="007C3E78">
                <w:rPr>
                  <w:sz w:val="22"/>
                  <w:szCs w:val="22"/>
                  <w:lang w:eastAsia="cs-CZ"/>
                </w:rPr>
                <w:t>táto sadzba môže byť znížená na 5 % podľa závažnosti</w:t>
              </w:r>
              <w:r>
                <w:rPr>
                  <w:sz w:val="22"/>
                  <w:szCs w:val="22"/>
                  <w:lang w:eastAsia="cs-CZ"/>
                </w:rPr>
                <w:t>.</w:t>
              </w:r>
            </w:ins>
          </w:p>
        </w:tc>
      </w:tr>
      <w:tr w:rsidR="006A6F1A" w:rsidRPr="007C3E78" w14:paraId="51ACD9C6" w14:textId="77777777" w:rsidTr="006A6F1A">
        <w:trPr>
          <w:ins w:id="156" w:author="Maroš Varsányi" w:date="2017-12-22T10:26:00Z"/>
        </w:trPr>
        <w:tc>
          <w:tcPr>
            <w:tcW w:w="675" w:type="dxa"/>
            <w:shd w:val="clear" w:color="auto" w:fill="auto"/>
            <w:vAlign w:val="center"/>
          </w:tcPr>
          <w:p w14:paraId="65810BA1" w14:textId="77777777" w:rsidR="006A6F1A" w:rsidRPr="007C3E78" w:rsidRDefault="006A6F1A" w:rsidP="006A6F1A">
            <w:pPr>
              <w:jc w:val="center"/>
              <w:rPr>
                <w:ins w:id="157" w:author="Maroš Varsányi" w:date="2017-12-22T10:26:00Z"/>
                <w:sz w:val="22"/>
                <w:szCs w:val="22"/>
                <w:lang w:eastAsia="cs-CZ"/>
              </w:rPr>
            </w:pPr>
            <w:ins w:id="158" w:author="Maroš Varsányi" w:date="2017-12-22T10:26:00Z">
              <w:r w:rsidRPr="007C3E78">
                <w:rPr>
                  <w:sz w:val="22"/>
                  <w:szCs w:val="22"/>
                  <w:lang w:eastAsia="cs-CZ"/>
                </w:rPr>
                <w:t>6</w:t>
              </w:r>
            </w:ins>
          </w:p>
        </w:tc>
        <w:tc>
          <w:tcPr>
            <w:tcW w:w="3720" w:type="dxa"/>
            <w:shd w:val="clear" w:color="auto" w:fill="auto"/>
          </w:tcPr>
          <w:p w14:paraId="22A812F4" w14:textId="77777777" w:rsidR="006A6F1A" w:rsidRPr="007C3E78" w:rsidRDefault="006A6F1A" w:rsidP="006A6F1A">
            <w:pPr>
              <w:rPr>
                <w:ins w:id="159" w:author="Maroš Varsányi" w:date="2017-12-22T10:26:00Z"/>
                <w:sz w:val="22"/>
                <w:szCs w:val="22"/>
                <w:lang w:eastAsia="cs-CZ"/>
              </w:rPr>
            </w:pPr>
            <w:ins w:id="160" w:author="Maroš Varsányi" w:date="2017-12-22T10:26:00Z">
              <w:r>
                <w:rPr>
                  <w:sz w:val="22"/>
                  <w:szCs w:val="22"/>
                  <w:lang w:eastAsia="cs-CZ"/>
                </w:rPr>
                <w:t>Neoprávnené</w:t>
              </w:r>
              <w:r w:rsidRPr="007C3E78">
                <w:rPr>
                  <w:sz w:val="22"/>
                  <w:szCs w:val="22"/>
                  <w:lang w:eastAsia="cs-CZ"/>
                </w:rPr>
                <w:t xml:space="preserve"> použitie rokovacieho konania so zverejnením</w:t>
              </w:r>
            </w:ins>
          </w:p>
        </w:tc>
        <w:tc>
          <w:tcPr>
            <w:tcW w:w="6379" w:type="dxa"/>
            <w:shd w:val="clear" w:color="auto" w:fill="auto"/>
          </w:tcPr>
          <w:p w14:paraId="24EBF0F6" w14:textId="77777777" w:rsidR="006A6F1A" w:rsidRPr="007C3E78" w:rsidRDefault="006A6F1A" w:rsidP="006A6F1A">
            <w:pPr>
              <w:jc w:val="both"/>
              <w:rPr>
                <w:ins w:id="161" w:author="Maroš Varsányi" w:date="2017-12-22T10:26:00Z"/>
                <w:sz w:val="22"/>
                <w:szCs w:val="22"/>
                <w:lang w:eastAsia="cs-CZ"/>
              </w:rPr>
            </w:pPr>
            <w:ins w:id="162" w:author="Maroš Varsányi" w:date="2017-12-22T10:26:00Z">
              <w:r w:rsidRPr="007C3E78">
                <w:rPr>
                  <w:sz w:val="22"/>
                  <w:szCs w:val="22"/>
                  <w:lang w:eastAsia="cs-CZ"/>
                </w:rPr>
                <w:t xml:space="preserve">Verejný obstarávateľ zadá zákazku na základe rokovacieho konania so zverejnením, avšak takýto postup nie je oprávnený aplikovať podľa dotknutých ustanovení </w:t>
              </w:r>
              <w:r>
                <w:rPr>
                  <w:sz w:val="22"/>
                  <w:szCs w:val="22"/>
                  <w:lang w:eastAsia="cs-CZ"/>
                </w:rPr>
                <w:t>ZVO</w:t>
              </w:r>
              <w:r w:rsidRPr="007C3E78">
                <w:rPr>
                  <w:sz w:val="22"/>
                  <w:szCs w:val="22"/>
                  <w:lang w:eastAsia="cs-CZ"/>
                </w:rPr>
                <w:t>.</w:t>
              </w:r>
            </w:ins>
          </w:p>
        </w:tc>
        <w:tc>
          <w:tcPr>
            <w:tcW w:w="3260" w:type="dxa"/>
            <w:shd w:val="clear" w:color="auto" w:fill="auto"/>
          </w:tcPr>
          <w:p w14:paraId="0A87CA70" w14:textId="77777777" w:rsidR="006A6F1A" w:rsidRPr="007C3E78" w:rsidRDefault="006A6F1A" w:rsidP="006A6F1A">
            <w:pPr>
              <w:rPr>
                <w:ins w:id="163" w:author="Maroš Varsányi" w:date="2017-12-22T10:26:00Z"/>
                <w:sz w:val="22"/>
                <w:szCs w:val="22"/>
                <w:lang w:eastAsia="cs-CZ"/>
              </w:rPr>
            </w:pPr>
            <w:ins w:id="164" w:author="Maroš Varsányi" w:date="2017-12-22T10:26:00Z">
              <w:r w:rsidRPr="007C3E78">
                <w:rPr>
                  <w:sz w:val="22"/>
                  <w:szCs w:val="22"/>
                  <w:lang w:eastAsia="cs-CZ"/>
                </w:rPr>
                <w:t>25 %</w:t>
              </w:r>
            </w:ins>
          </w:p>
          <w:p w14:paraId="166DDF97" w14:textId="77777777" w:rsidR="006A6F1A" w:rsidRPr="007C3E78" w:rsidRDefault="006A6F1A" w:rsidP="006A6F1A">
            <w:pPr>
              <w:rPr>
                <w:ins w:id="165" w:author="Maroš Varsányi" w:date="2017-12-22T10:26:00Z"/>
                <w:sz w:val="22"/>
                <w:szCs w:val="22"/>
                <w:lang w:eastAsia="cs-CZ"/>
              </w:rPr>
            </w:pPr>
          </w:p>
          <w:p w14:paraId="1027607A" w14:textId="77777777" w:rsidR="006A6F1A" w:rsidRPr="007C3E78" w:rsidRDefault="006A6F1A" w:rsidP="006A6F1A">
            <w:pPr>
              <w:rPr>
                <w:ins w:id="166" w:author="Maroš Varsányi" w:date="2017-12-22T10:26:00Z"/>
                <w:sz w:val="22"/>
                <w:szCs w:val="22"/>
                <w:lang w:eastAsia="cs-CZ"/>
              </w:rPr>
            </w:pPr>
            <w:ins w:id="167" w:author="Maroš Varsányi" w:date="2017-12-22T10:26:00Z">
              <w:r w:rsidRPr="007C3E78">
                <w:rPr>
                  <w:sz w:val="22"/>
                  <w:szCs w:val="22"/>
                  <w:lang w:eastAsia="cs-CZ"/>
                </w:rPr>
                <w:t>táto sadzba môže byť znížená na 10 % alebo 5 % podľa závažnosti</w:t>
              </w:r>
              <w:r>
                <w:rPr>
                  <w:sz w:val="22"/>
                  <w:szCs w:val="22"/>
                  <w:lang w:eastAsia="cs-CZ"/>
                </w:rPr>
                <w:t>.</w:t>
              </w:r>
              <w:r w:rsidRPr="007C3E78">
                <w:rPr>
                  <w:sz w:val="22"/>
                  <w:szCs w:val="22"/>
                  <w:lang w:eastAsia="cs-CZ"/>
                </w:rPr>
                <w:t xml:space="preserve"> </w:t>
              </w:r>
              <w:r w:rsidRPr="007C3E78" w:rsidDel="005A6F58">
                <w:rPr>
                  <w:sz w:val="22"/>
                  <w:szCs w:val="22"/>
                  <w:lang w:eastAsia="cs-CZ"/>
                </w:rPr>
                <w:t xml:space="preserve"> </w:t>
              </w:r>
            </w:ins>
          </w:p>
        </w:tc>
      </w:tr>
      <w:tr w:rsidR="006A6F1A" w:rsidRPr="007C3E78" w14:paraId="563BE60B" w14:textId="77777777" w:rsidTr="006A6F1A">
        <w:trPr>
          <w:ins w:id="168" w:author="Maroš Varsányi" w:date="2017-12-22T10:26:00Z"/>
        </w:trPr>
        <w:tc>
          <w:tcPr>
            <w:tcW w:w="675" w:type="dxa"/>
            <w:shd w:val="clear" w:color="auto" w:fill="auto"/>
            <w:vAlign w:val="center"/>
          </w:tcPr>
          <w:p w14:paraId="6F2B5645" w14:textId="77777777" w:rsidR="006A6F1A" w:rsidRPr="00AD6C47" w:rsidRDefault="006A6F1A" w:rsidP="006A6F1A">
            <w:pPr>
              <w:jc w:val="center"/>
              <w:rPr>
                <w:ins w:id="169" w:author="Maroš Varsányi" w:date="2017-12-22T10:26:00Z"/>
                <w:sz w:val="22"/>
                <w:szCs w:val="22"/>
                <w:lang w:eastAsia="cs-CZ"/>
              </w:rPr>
            </w:pPr>
            <w:ins w:id="170" w:author="Maroš Varsányi" w:date="2017-12-22T10:26:00Z">
              <w:r w:rsidRPr="00AD6C47">
                <w:rPr>
                  <w:sz w:val="22"/>
                  <w:szCs w:val="22"/>
                  <w:lang w:eastAsia="cs-CZ"/>
                </w:rPr>
                <w:t>7</w:t>
              </w:r>
            </w:ins>
          </w:p>
        </w:tc>
        <w:tc>
          <w:tcPr>
            <w:tcW w:w="3720" w:type="dxa"/>
            <w:shd w:val="clear" w:color="auto" w:fill="auto"/>
          </w:tcPr>
          <w:p w14:paraId="6C9990FF" w14:textId="77777777" w:rsidR="006A6F1A" w:rsidRPr="00AD6C47" w:rsidRDefault="006A6F1A" w:rsidP="006A6F1A">
            <w:pPr>
              <w:rPr>
                <w:ins w:id="171" w:author="Maroš Varsányi" w:date="2017-12-22T10:26:00Z"/>
                <w:sz w:val="22"/>
                <w:szCs w:val="22"/>
                <w:lang w:eastAsia="cs-CZ"/>
              </w:rPr>
            </w:pPr>
            <w:ins w:id="172" w:author="Maroš Varsányi" w:date="2017-12-22T10:26:00Z">
              <w:r>
                <w:rPr>
                  <w:sz w:val="22"/>
                  <w:szCs w:val="22"/>
                  <w:lang w:eastAsia="cs-CZ"/>
                </w:rPr>
                <w:t>Neoprávnené</w:t>
              </w:r>
              <w:r w:rsidRPr="00AD6C47">
                <w:rPr>
                  <w:sz w:val="22"/>
                  <w:szCs w:val="22"/>
                  <w:lang w:eastAsia="cs-CZ"/>
                </w:rPr>
                <w:t xml:space="preserve"> použitie </w:t>
              </w:r>
              <w:r>
                <w:rPr>
                  <w:sz w:val="22"/>
                  <w:szCs w:val="22"/>
                  <w:lang w:eastAsia="cs-CZ"/>
                </w:rPr>
                <w:t>priameho rokovacieho konania</w:t>
              </w:r>
            </w:ins>
          </w:p>
        </w:tc>
        <w:tc>
          <w:tcPr>
            <w:tcW w:w="6379" w:type="dxa"/>
            <w:shd w:val="clear" w:color="auto" w:fill="auto"/>
          </w:tcPr>
          <w:p w14:paraId="5A5C7142" w14:textId="77777777" w:rsidR="006A6F1A" w:rsidRPr="00AD6C47" w:rsidRDefault="006A6F1A" w:rsidP="006A6F1A">
            <w:pPr>
              <w:jc w:val="both"/>
              <w:rPr>
                <w:ins w:id="173" w:author="Maroš Varsányi" w:date="2017-12-22T10:26:00Z"/>
                <w:sz w:val="22"/>
                <w:szCs w:val="22"/>
                <w:lang w:eastAsia="cs-CZ"/>
              </w:rPr>
            </w:pPr>
            <w:ins w:id="174" w:author="Maroš Varsányi" w:date="2017-12-22T10:26:00Z">
              <w:r w:rsidRPr="00AD6C47">
                <w:rPr>
                  <w:sz w:val="22"/>
                  <w:szCs w:val="22"/>
                  <w:lang w:eastAsia="cs-CZ"/>
                </w:rPr>
                <w:t xml:space="preserve">Verejný obstarávateľ zadá zákazku na základe </w:t>
              </w:r>
              <w:r>
                <w:rPr>
                  <w:sz w:val="22"/>
                  <w:szCs w:val="22"/>
                  <w:lang w:eastAsia="cs-CZ"/>
                </w:rPr>
                <w:t xml:space="preserve">priameho </w:t>
              </w:r>
              <w:r w:rsidRPr="00AD6C47">
                <w:rPr>
                  <w:sz w:val="22"/>
                  <w:szCs w:val="22"/>
                  <w:lang w:eastAsia="cs-CZ"/>
                </w:rPr>
                <w:t>rokovacieho konania, avšak takýto postup nie je oprávnený aplikovať podľa d</w:t>
              </w:r>
              <w:r>
                <w:rPr>
                  <w:sz w:val="22"/>
                  <w:szCs w:val="22"/>
                  <w:lang w:eastAsia="cs-CZ"/>
                </w:rPr>
                <w:t>otknutých ustanovení ZVO</w:t>
              </w:r>
              <w:r w:rsidRPr="00AD6C47">
                <w:rPr>
                  <w:sz w:val="22"/>
                  <w:szCs w:val="22"/>
                  <w:lang w:eastAsia="cs-CZ"/>
                </w:rPr>
                <w:t>.</w:t>
              </w:r>
            </w:ins>
          </w:p>
        </w:tc>
        <w:tc>
          <w:tcPr>
            <w:tcW w:w="3260" w:type="dxa"/>
            <w:shd w:val="clear" w:color="auto" w:fill="auto"/>
          </w:tcPr>
          <w:p w14:paraId="2771DD1A" w14:textId="77777777" w:rsidR="006A6F1A" w:rsidRPr="00AD6C47" w:rsidRDefault="006A6F1A" w:rsidP="006A6F1A">
            <w:pPr>
              <w:rPr>
                <w:ins w:id="175" w:author="Maroš Varsányi" w:date="2017-12-22T10:26:00Z"/>
                <w:sz w:val="22"/>
                <w:szCs w:val="22"/>
                <w:lang w:eastAsia="cs-CZ"/>
              </w:rPr>
            </w:pPr>
            <w:ins w:id="176" w:author="Maroš Varsányi" w:date="2017-12-22T10:26:00Z">
              <w:r>
                <w:rPr>
                  <w:sz w:val="22"/>
                  <w:szCs w:val="22"/>
                  <w:lang w:eastAsia="cs-CZ"/>
                </w:rPr>
                <w:t>100 %</w:t>
              </w:r>
            </w:ins>
          </w:p>
        </w:tc>
      </w:tr>
      <w:tr w:rsidR="006A6F1A" w:rsidRPr="007C3E78" w14:paraId="49EFB089" w14:textId="77777777" w:rsidTr="006A6F1A">
        <w:trPr>
          <w:ins w:id="177" w:author="Maroš Varsányi" w:date="2017-12-22T10:26:00Z"/>
        </w:trPr>
        <w:tc>
          <w:tcPr>
            <w:tcW w:w="675" w:type="dxa"/>
            <w:shd w:val="clear" w:color="auto" w:fill="auto"/>
            <w:vAlign w:val="center"/>
          </w:tcPr>
          <w:p w14:paraId="52F5054B" w14:textId="77777777" w:rsidR="006A6F1A" w:rsidRPr="007C3E78" w:rsidRDefault="006A6F1A" w:rsidP="006A6F1A">
            <w:pPr>
              <w:jc w:val="center"/>
              <w:rPr>
                <w:ins w:id="178" w:author="Maroš Varsányi" w:date="2017-12-22T10:26:00Z"/>
                <w:sz w:val="22"/>
                <w:szCs w:val="22"/>
                <w:lang w:eastAsia="cs-CZ"/>
              </w:rPr>
            </w:pPr>
            <w:ins w:id="179" w:author="Maroš Varsányi" w:date="2017-12-22T10:26:00Z">
              <w:r>
                <w:rPr>
                  <w:sz w:val="22"/>
                  <w:szCs w:val="22"/>
                  <w:lang w:eastAsia="cs-CZ"/>
                </w:rPr>
                <w:t>8</w:t>
              </w:r>
            </w:ins>
          </w:p>
        </w:tc>
        <w:tc>
          <w:tcPr>
            <w:tcW w:w="3720" w:type="dxa"/>
            <w:shd w:val="clear" w:color="auto" w:fill="auto"/>
          </w:tcPr>
          <w:p w14:paraId="1CD8EB29" w14:textId="77777777" w:rsidR="006A6F1A" w:rsidRPr="007C3E78" w:rsidRDefault="006A6F1A" w:rsidP="006A6F1A">
            <w:pPr>
              <w:rPr>
                <w:ins w:id="180" w:author="Maroš Varsányi" w:date="2017-12-22T10:26:00Z"/>
                <w:sz w:val="22"/>
                <w:szCs w:val="22"/>
                <w:lang w:eastAsia="cs-CZ"/>
              </w:rPr>
            </w:pPr>
            <w:ins w:id="181" w:author="Maroš Varsányi" w:date="2017-12-22T10:26:00Z">
              <w:r w:rsidRPr="007C3E78">
                <w:rPr>
                  <w:sz w:val="22"/>
                  <w:szCs w:val="22"/>
                  <w:lang w:eastAsia="cs-CZ"/>
                </w:rPr>
                <w:t>Zadávanie zákaziek v oblasti obrany a bezpečnosti - nedostatočné zdôvodnenie nezverejnenia zákazky</w:t>
              </w:r>
            </w:ins>
          </w:p>
        </w:tc>
        <w:tc>
          <w:tcPr>
            <w:tcW w:w="6379" w:type="dxa"/>
            <w:shd w:val="clear" w:color="auto" w:fill="auto"/>
          </w:tcPr>
          <w:p w14:paraId="48C2405D" w14:textId="77777777" w:rsidR="006A6F1A" w:rsidRPr="007C3E78" w:rsidDel="005A6F58" w:rsidRDefault="006A6F1A" w:rsidP="006A6F1A">
            <w:pPr>
              <w:jc w:val="both"/>
              <w:rPr>
                <w:ins w:id="182" w:author="Maroš Varsányi" w:date="2017-12-22T10:26:00Z"/>
                <w:sz w:val="22"/>
                <w:szCs w:val="22"/>
                <w:lang w:eastAsia="cs-CZ"/>
              </w:rPr>
            </w:pPr>
            <w:ins w:id="183" w:author="Maroš Varsányi" w:date="2017-12-22T10:26:00Z">
              <w:r w:rsidRPr="007C3E78">
                <w:rPr>
                  <w:sz w:val="22"/>
                  <w:szCs w:val="22"/>
                  <w:lang w:eastAsia="cs-CZ"/>
                </w:rPr>
                <w:t>Verejný obstarávateľ zadá zákazku v oblasti obrany a bezpečnosti prostredníctvom súťažného dialógu alebo rokovacieho konania bez zverejnenia bez toho, aby bolo použitie takýchto postupov opodstatnené.</w:t>
              </w:r>
            </w:ins>
          </w:p>
        </w:tc>
        <w:tc>
          <w:tcPr>
            <w:tcW w:w="3260" w:type="dxa"/>
            <w:shd w:val="clear" w:color="auto" w:fill="auto"/>
          </w:tcPr>
          <w:p w14:paraId="5F2BF9AA" w14:textId="77777777" w:rsidR="006A6F1A" w:rsidRPr="007C3E78" w:rsidRDefault="006A6F1A" w:rsidP="006A6F1A">
            <w:pPr>
              <w:rPr>
                <w:ins w:id="184" w:author="Maroš Varsányi" w:date="2017-12-22T10:26:00Z"/>
                <w:sz w:val="22"/>
                <w:szCs w:val="22"/>
                <w:lang w:eastAsia="cs-CZ"/>
              </w:rPr>
            </w:pPr>
            <w:ins w:id="185" w:author="Maroš Varsányi" w:date="2017-12-22T10:26:00Z">
              <w:r w:rsidRPr="007C3E78">
                <w:rPr>
                  <w:sz w:val="22"/>
                  <w:szCs w:val="22"/>
                  <w:lang w:eastAsia="cs-CZ"/>
                </w:rPr>
                <w:t>100 %</w:t>
              </w:r>
            </w:ins>
          </w:p>
          <w:p w14:paraId="3515CC58" w14:textId="77777777" w:rsidR="006A6F1A" w:rsidRPr="007C3E78" w:rsidRDefault="006A6F1A" w:rsidP="006A6F1A">
            <w:pPr>
              <w:rPr>
                <w:ins w:id="186" w:author="Maroš Varsányi" w:date="2017-12-22T10:26:00Z"/>
                <w:sz w:val="22"/>
                <w:szCs w:val="22"/>
                <w:lang w:eastAsia="cs-CZ"/>
              </w:rPr>
            </w:pPr>
          </w:p>
          <w:p w14:paraId="204D20CA" w14:textId="77777777" w:rsidR="006A6F1A" w:rsidRPr="007C3E78" w:rsidRDefault="006A6F1A" w:rsidP="006A6F1A">
            <w:pPr>
              <w:rPr>
                <w:ins w:id="187" w:author="Maroš Varsányi" w:date="2017-12-22T10:26:00Z"/>
                <w:sz w:val="22"/>
                <w:szCs w:val="22"/>
                <w:lang w:eastAsia="cs-CZ"/>
              </w:rPr>
            </w:pPr>
            <w:ins w:id="188" w:author="Maroš Varsányi" w:date="2017-12-22T10:26:00Z">
              <w:r w:rsidRPr="007C3E78">
                <w:rPr>
                  <w:sz w:val="22"/>
                  <w:szCs w:val="22"/>
                  <w:lang w:eastAsia="cs-CZ"/>
                </w:rPr>
                <w:t>táto sadzba môže byť znížená na 25 %, 10 % alebo 5 % podľa závažnosti</w:t>
              </w:r>
              <w:r>
                <w:rPr>
                  <w:sz w:val="22"/>
                  <w:szCs w:val="22"/>
                  <w:lang w:eastAsia="cs-CZ"/>
                </w:rPr>
                <w:t>.</w:t>
              </w:r>
            </w:ins>
          </w:p>
        </w:tc>
      </w:tr>
      <w:tr w:rsidR="006A6F1A" w:rsidRPr="007C3E78" w14:paraId="00A2FE55" w14:textId="77777777" w:rsidTr="006A6F1A">
        <w:trPr>
          <w:ins w:id="189" w:author="Maroš Varsányi" w:date="2017-12-22T10:26:00Z"/>
        </w:trPr>
        <w:tc>
          <w:tcPr>
            <w:tcW w:w="675" w:type="dxa"/>
            <w:shd w:val="clear" w:color="auto" w:fill="auto"/>
            <w:vAlign w:val="center"/>
          </w:tcPr>
          <w:p w14:paraId="0B5458BB" w14:textId="77777777" w:rsidR="006A6F1A" w:rsidRPr="007C3E78" w:rsidRDefault="006A6F1A" w:rsidP="006A6F1A">
            <w:pPr>
              <w:jc w:val="center"/>
              <w:rPr>
                <w:ins w:id="190" w:author="Maroš Varsányi" w:date="2017-12-22T10:26:00Z"/>
                <w:sz w:val="22"/>
                <w:szCs w:val="22"/>
                <w:lang w:eastAsia="cs-CZ"/>
              </w:rPr>
            </w:pPr>
            <w:ins w:id="191" w:author="Maroš Varsányi" w:date="2017-12-22T10:26:00Z">
              <w:r>
                <w:rPr>
                  <w:sz w:val="22"/>
                  <w:szCs w:val="22"/>
                  <w:lang w:eastAsia="cs-CZ"/>
                </w:rPr>
                <w:t>9</w:t>
              </w:r>
            </w:ins>
          </w:p>
        </w:tc>
        <w:tc>
          <w:tcPr>
            <w:tcW w:w="3720" w:type="dxa"/>
            <w:shd w:val="clear" w:color="auto" w:fill="auto"/>
          </w:tcPr>
          <w:p w14:paraId="3DDCB30F" w14:textId="77777777" w:rsidR="006A6F1A" w:rsidRPr="007C3E78" w:rsidRDefault="006A6F1A" w:rsidP="006A6F1A">
            <w:pPr>
              <w:rPr>
                <w:ins w:id="192" w:author="Maroš Varsányi" w:date="2017-12-22T10:26:00Z"/>
                <w:sz w:val="22"/>
                <w:szCs w:val="22"/>
                <w:lang w:eastAsia="cs-CZ"/>
              </w:rPr>
            </w:pPr>
            <w:ins w:id="193" w:author="Maroš Varsányi" w:date="2017-12-22T10:26:00Z">
              <w:r w:rsidRPr="007C3E78">
                <w:rPr>
                  <w:sz w:val="22"/>
                  <w:szCs w:val="22"/>
                  <w:lang w:eastAsia="cs-CZ"/>
                </w:rPr>
                <w:t>Neurčenie:</w:t>
              </w:r>
            </w:ins>
          </w:p>
          <w:p w14:paraId="56CE17F8" w14:textId="77777777" w:rsidR="006A6F1A" w:rsidRPr="007C3E78" w:rsidRDefault="006A6F1A" w:rsidP="006A6F1A">
            <w:pPr>
              <w:numPr>
                <w:ilvl w:val="0"/>
                <w:numId w:val="29"/>
              </w:numPr>
              <w:jc w:val="both"/>
              <w:rPr>
                <w:ins w:id="194" w:author="Maroš Varsányi" w:date="2017-12-22T10:26:00Z"/>
                <w:sz w:val="22"/>
                <w:szCs w:val="22"/>
                <w:lang w:eastAsia="cs-CZ"/>
              </w:rPr>
            </w:pPr>
            <w:ins w:id="195" w:author="Maroš Varsányi" w:date="2017-12-22T10:26:00Z">
              <w:r w:rsidRPr="007C3E78">
                <w:rPr>
                  <w:sz w:val="22"/>
                  <w:szCs w:val="22"/>
                  <w:lang w:eastAsia="cs-CZ"/>
                </w:rPr>
                <w:t>podmienok účasti v oznámení,</w:t>
              </w:r>
              <w:r w:rsidRPr="007C3E78">
                <w:rPr>
                  <w:sz w:val="22"/>
                  <w:szCs w:val="22"/>
                </w:rPr>
                <w:t xml:space="preserve"> </w:t>
              </w:r>
              <w:r w:rsidRPr="007C3E78">
                <w:rPr>
                  <w:sz w:val="22"/>
                  <w:szCs w:val="22"/>
                  <w:lang w:eastAsia="cs-CZ"/>
                </w:rPr>
                <w:t>resp. vo výzve na predkladanie ponúk,</w:t>
              </w:r>
            </w:ins>
          </w:p>
          <w:p w14:paraId="3B7A76E9" w14:textId="77777777" w:rsidR="006A6F1A" w:rsidRPr="007C3E78" w:rsidRDefault="006A6F1A" w:rsidP="006A6F1A">
            <w:pPr>
              <w:numPr>
                <w:ilvl w:val="0"/>
                <w:numId w:val="29"/>
              </w:numPr>
              <w:jc w:val="both"/>
              <w:rPr>
                <w:ins w:id="196" w:author="Maroš Varsányi" w:date="2017-12-22T10:26:00Z"/>
                <w:sz w:val="22"/>
                <w:szCs w:val="22"/>
                <w:lang w:eastAsia="cs-CZ"/>
              </w:rPr>
            </w:pPr>
            <w:ins w:id="197" w:author="Maroš Varsányi" w:date="2017-12-22T10:26:00Z">
              <w:r w:rsidRPr="007C3E78">
                <w:rPr>
                  <w:sz w:val="22"/>
                  <w:szCs w:val="22"/>
                  <w:lang w:eastAsia="cs-CZ"/>
                </w:rPr>
                <w:t>kritérií na vyhodnotenie ponúk (a váh kritérií) v oznámení, resp. výzve na predkladanie ponúk alebo v súťažných podkladoch</w:t>
              </w:r>
            </w:ins>
          </w:p>
        </w:tc>
        <w:tc>
          <w:tcPr>
            <w:tcW w:w="6379" w:type="dxa"/>
            <w:shd w:val="clear" w:color="auto" w:fill="auto"/>
          </w:tcPr>
          <w:p w14:paraId="64309F1C" w14:textId="77777777" w:rsidR="006A6F1A" w:rsidRPr="007C3E78" w:rsidRDefault="006A6F1A" w:rsidP="006A6F1A">
            <w:pPr>
              <w:jc w:val="both"/>
              <w:rPr>
                <w:ins w:id="198" w:author="Maroš Varsányi" w:date="2017-12-22T10:26:00Z"/>
                <w:sz w:val="22"/>
                <w:szCs w:val="22"/>
                <w:lang w:eastAsia="cs-CZ"/>
              </w:rPr>
            </w:pPr>
            <w:ins w:id="199" w:author="Maroš Varsányi" w:date="2017-12-22T10:26:00Z">
              <w:r w:rsidRPr="007C3E78">
                <w:rPr>
                  <w:sz w:val="22"/>
                  <w:szCs w:val="22"/>
                  <w:lang w:eastAsia="cs-CZ"/>
                </w:rPr>
                <w:t>Podmienky účasti sú uvedené iba v súťažných podkladoch</w:t>
              </w:r>
              <w:r>
                <w:rPr>
                  <w:sz w:val="22"/>
                  <w:szCs w:val="22"/>
                  <w:lang w:eastAsia="cs-CZ"/>
                </w:rPr>
                <w:t xml:space="preserve">, ktoré nie sú zverejnené v profile, čím nie je poskytnutý bezodplatný, neobmedzený, úplný a priamy prístup k nim </w:t>
              </w:r>
              <w:r w:rsidRPr="007C3E78">
                <w:rPr>
                  <w:sz w:val="22"/>
                  <w:szCs w:val="22"/>
                  <w:lang w:eastAsia="cs-CZ"/>
                </w:rPr>
                <w:t>a/alebo podmienky účasti publikované v oznámení nie sú v súlade s podmienkami účasti podľa súťažných podkladoch a/alebo kritériá na vyhodnotenie ponúk, vrátane váhovosti nie sú uvedené v oznámení/súťažných podkladoch a/alebo keď v súťažných podkladoch absentujú pravidlá uplatnenia kritérií, resp. pravidlá uplatnenia kritérií sú upravené nedostatočne, neurčito a pod.</w:t>
              </w:r>
            </w:ins>
          </w:p>
        </w:tc>
        <w:tc>
          <w:tcPr>
            <w:tcW w:w="3260" w:type="dxa"/>
            <w:shd w:val="clear" w:color="auto" w:fill="auto"/>
          </w:tcPr>
          <w:p w14:paraId="3854E68A" w14:textId="77777777" w:rsidR="006A6F1A" w:rsidRPr="007C3E78" w:rsidRDefault="006A6F1A" w:rsidP="006A6F1A">
            <w:pPr>
              <w:rPr>
                <w:ins w:id="200" w:author="Maroš Varsányi" w:date="2017-12-22T10:26:00Z"/>
                <w:sz w:val="22"/>
                <w:szCs w:val="22"/>
                <w:lang w:eastAsia="cs-CZ"/>
              </w:rPr>
            </w:pPr>
            <w:ins w:id="201" w:author="Maroš Varsányi" w:date="2017-12-22T10:26:00Z">
              <w:r w:rsidRPr="007C3E78">
                <w:rPr>
                  <w:sz w:val="22"/>
                  <w:szCs w:val="22"/>
                  <w:lang w:eastAsia="cs-CZ"/>
                </w:rPr>
                <w:t>25 %</w:t>
              </w:r>
            </w:ins>
          </w:p>
          <w:p w14:paraId="2C1D0F28" w14:textId="77777777" w:rsidR="006A6F1A" w:rsidRPr="007C3E78" w:rsidRDefault="006A6F1A" w:rsidP="006A6F1A">
            <w:pPr>
              <w:rPr>
                <w:ins w:id="202" w:author="Maroš Varsányi" w:date="2017-12-22T10:26:00Z"/>
                <w:sz w:val="22"/>
                <w:szCs w:val="22"/>
                <w:lang w:eastAsia="cs-CZ"/>
              </w:rPr>
            </w:pPr>
          </w:p>
          <w:p w14:paraId="71DB2EE5" w14:textId="77777777" w:rsidR="006A6F1A" w:rsidRPr="007C3E78" w:rsidRDefault="006A6F1A" w:rsidP="006A6F1A">
            <w:pPr>
              <w:rPr>
                <w:ins w:id="203" w:author="Maroš Varsányi" w:date="2017-12-22T10:26:00Z"/>
                <w:sz w:val="22"/>
                <w:szCs w:val="22"/>
                <w:lang w:eastAsia="cs-CZ"/>
              </w:rPr>
            </w:pPr>
            <w:ins w:id="204" w:author="Maroš Varsányi" w:date="2017-12-22T10:26:00Z">
              <w:r w:rsidRPr="007C3E78">
                <w:rPr>
                  <w:sz w:val="22"/>
                  <w:szCs w:val="22"/>
                  <w:lang w:eastAsia="cs-CZ"/>
                </w:rPr>
                <w:t>táto sadzba môže byť znížená na 10 % alebo 5 %</w:t>
              </w:r>
              <w:r>
                <w:rPr>
                  <w:sz w:val="22"/>
                  <w:szCs w:val="22"/>
                  <w:lang w:eastAsia="cs-CZ"/>
                </w:rPr>
                <w:t>,</w:t>
              </w:r>
              <w:r w:rsidRPr="007C3E78">
                <w:rPr>
                  <w:sz w:val="22"/>
                  <w:szCs w:val="22"/>
                  <w:lang w:eastAsia="cs-CZ"/>
                </w:rPr>
                <w:t xml:space="preserve"> ak podmienky účasti/kritéria na vyhodnotenie ponúk boli uvedené v oznámení (alebo kritériá na vyhodnotenie ponúk v súťažných podkladoch)</w:t>
              </w:r>
              <w:r>
                <w:rPr>
                  <w:sz w:val="22"/>
                  <w:szCs w:val="22"/>
                  <w:lang w:eastAsia="cs-CZ"/>
                </w:rPr>
                <w:t>,</w:t>
              </w:r>
              <w:r w:rsidRPr="007C3E78">
                <w:rPr>
                  <w:sz w:val="22"/>
                  <w:szCs w:val="22"/>
                  <w:lang w:eastAsia="cs-CZ"/>
                </w:rPr>
                <w:t xml:space="preserve"> ale neboli dostatočne opísané.</w:t>
              </w:r>
            </w:ins>
          </w:p>
        </w:tc>
      </w:tr>
      <w:tr w:rsidR="006A6F1A" w:rsidRPr="007C3E78" w14:paraId="5426A680" w14:textId="77777777" w:rsidTr="006A6F1A">
        <w:trPr>
          <w:ins w:id="205" w:author="Maroš Varsányi" w:date="2017-12-22T10:26:00Z"/>
        </w:trPr>
        <w:tc>
          <w:tcPr>
            <w:tcW w:w="675" w:type="dxa"/>
            <w:shd w:val="clear" w:color="auto" w:fill="auto"/>
            <w:vAlign w:val="center"/>
          </w:tcPr>
          <w:p w14:paraId="0803AF2A" w14:textId="77777777" w:rsidR="006A6F1A" w:rsidRPr="007C3E78" w:rsidRDefault="006A6F1A" w:rsidP="006A6F1A">
            <w:pPr>
              <w:jc w:val="center"/>
              <w:rPr>
                <w:ins w:id="206" w:author="Maroš Varsányi" w:date="2017-12-22T10:26:00Z"/>
                <w:sz w:val="22"/>
                <w:szCs w:val="22"/>
                <w:lang w:eastAsia="cs-CZ"/>
              </w:rPr>
            </w:pPr>
            <w:ins w:id="207" w:author="Maroš Varsányi" w:date="2017-12-22T10:26:00Z">
              <w:r>
                <w:rPr>
                  <w:sz w:val="22"/>
                  <w:szCs w:val="22"/>
                  <w:lang w:eastAsia="cs-CZ"/>
                </w:rPr>
                <w:lastRenderedPageBreak/>
                <w:t>10</w:t>
              </w:r>
            </w:ins>
          </w:p>
        </w:tc>
        <w:tc>
          <w:tcPr>
            <w:tcW w:w="3720" w:type="dxa"/>
            <w:shd w:val="clear" w:color="auto" w:fill="auto"/>
          </w:tcPr>
          <w:p w14:paraId="10639F26" w14:textId="77777777" w:rsidR="006A6F1A" w:rsidRPr="007C3E78" w:rsidRDefault="006A6F1A" w:rsidP="006A6F1A">
            <w:pPr>
              <w:rPr>
                <w:ins w:id="208" w:author="Maroš Varsányi" w:date="2017-12-22T10:26:00Z"/>
                <w:sz w:val="22"/>
                <w:szCs w:val="22"/>
                <w:lang w:eastAsia="cs-CZ"/>
              </w:rPr>
            </w:pPr>
            <w:ins w:id="209" w:author="Maroš Varsányi" w:date="2017-12-22T10:26:00Z">
              <w:r w:rsidRPr="007C3E78">
                <w:rPr>
                  <w:sz w:val="22"/>
                  <w:szCs w:val="22"/>
                  <w:lang w:eastAsia="cs-CZ"/>
                </w:rPr>
                <w:t>Nezákonné a/alebo diskriminačné podmienky účasti a/alebo kritéria na vyhodnotenie ponúk stanovené v súťažných pokladoch alebo oznámení</w:t>
              </w:r>
            </w:ins>
          </w:p>
        </w:tc>
        <w:tc>
          <w:tcPr>
            <w:tcW w:w="6379" w:type="dxa"/>
            <w:shd w:val="clear" w:color="auto" w:fill="auto"/>
          </w:tcPr>
          <w:p w14:paraId="58DD3F52" w14:textId="77777777" w:rsidR="006A6F1A" w:rsidRPr="007C3E78" w:rsidRDefault="006A6F1A" w:rsidP="006A6F1A">
            <w:pPr>
              <w:jc w:val="both"/>
              <w:rPr>
                <w:ins w:id="210" w:author="Maroš Varsányi" w:date="2017-12-22T10:26:00Z"/>
                <w:sz w:val="22"/>
                <w:szCs w:val="22"/>
                <w:lang w:eastAsia="cs-CZ"/>
              </w:rPr>
            </w:pPr>
            <w:ins w:id="211" w:author="Maroš Varsányi" w:date="2017-12-22T10:26:00Z">
              <w:r w:rsidRPr="007C3E78">
                <w:rPr>
                  <w:sz w:val="22"/>
                  <w:szCs w:val="22"/>
                  <w:lang w:eastAsia="cs-CZ"/>
                </w:rPr>
                <w:t xml:space="preserve">Ide o prípady, keď záujemcovia boli alebo mohli byť odradení od podania ponúk z dôvodu nezákonných </w:t>
              </w:r>
              <w:r>
                <w:rPr>
                  <w:sz w:val="22"/>
                  <w:szCs w:val="22"/>
                  <w:lang w:eastAsia="cs-CZ"/>
                </w:rPr>
                <w:t xml:space="preserve">a/alebo diskriminačných </w:t>
              </w:r>
              <w:r w:rsidRPr="007C3E78">
                <w:rPr>
                  <w:sz w:val="22"/>
                  <w:szCs w:val="22"/>
                  <w:lang w:eastAsia="cs-CZ"/>
                </w:rPr>
                <w:t xml:space="preserve">podmienok účasti a/alebo kritérií na vyhodnotenie ponúk stanovených v oznámení alebo v súťažných podkladoch, napr.  povinnosť </w:t>
              </w:r>
              <w:r>
                <w:rPr>
                  <w:sz w:val="22"/>
                  <w:szCs w:val="22"/>
                  <w:lang w:eastAsia="cs-CZ"/>
                </w:rPr>
                <w:t xml:space="preserve">hospodárskych </w:t>
              </w:r>
              <w:r w:rsidRPr="007C3E78">
                <w:rPr>
                  <w:sz w:val="22"/>
                  <w:szCs w:val="22"/>
                  <w:lang w:eastAsia="cs-CZ"/>
                </w:rPr>
                <w:t>subjektov mať už zriadenú spoločnosť alebo zástupcu v danej krajine alebo regióne, povinnosť  uchádzača mať skúsenosť v danej krajine alebo regióne</w:t>
              </w:r>
              <w:r>
                <w:rPr>
                  <w:sz w:val="22"/>
                  <w:szCs w:val="22"/>
                  <w:lang w:eastAsia="cs-CZ"/>
                </w:rPr>
                <w:t>, použitie nezákonných kritérií na vyhodnotenie ponúk podľa § 44 ods. 12 ZVO.</w:t>
              </w:r>
            </w:ins>
          </w:p>
        </w:tc>
        <w:tc>
          <w:tcPr>
            <w:tcW w:w="3260" w:type="dxa"/>
            <w:shd w:val="clear" w:color="auto" w:fill="auto"/>
          </w:tcPr>
          <w:p w14:paraId="3AD30C10" w14:textId="77777777" w:rsidR="006A6F1A" w:rsidRPr="007C3E78" w:rsidRDefault="006A6F1A" w:rsidP="006A6F1A">
            <w:pPr>
              <w:rPr>
                <w:ins w:id="212" w:author="Maroš Varsányi" w:date="2017-12-22T10:26:00Z"/>
                <w:sz w:val="22"/>
                <w:szCs w:val="22"/>
                <w:lang w:eastAsia="cs-CZ"/>
              </w:rPr>
            </w:pPr>
            <w:ins w:id="213" w:author="Maroš Varsányi" w:date="2017-12-22T10:26:00Z">
              <w:r w:rsidRPr="007C3E78">
                <w:rPr>
                  <w:sz w:val="22"/>
                  <w:szCs w:val="22"/>
                  <w:lang w:eastAsia="cs-CZ"/>
                </w:rPr>
                <w:t>25 %</w:t>
              </w:r>
            </w:ins>
          </w:p>
          <w:p w14:paraId="4D8286BF" w14:textId="77777777" w:rsidR="006A6F1A" w:rsidRPr="007C3E78" w:rsidRDefault="006A6F1A" w:rsidP="006A6F1A">
            <w:pPr>
              <w:rPr>
                <w:ins w:id="214" w:author="Maroš Varsányi" w:date="2017-12-22T10:26:00Z"/>
                <w:sz w:val="22"/>
                <w:szCs w:val="22"/>
                <w:lang w:eastAsia="cs-CZ"/>
              </w:rPr>
            </w:pPr>
          </w:p>
          <w:p w14:paraId="23782B6C" w14:textId="77777777" w:rsidR="006A6F1A" w:rsidRPr="007C3E78" w:rsidRDefault="006A6F1A" w:rsidP="006A6F1A">
            <w:pPr>
              <w:rPr>
                <w:ins w:id="215" w:author="Maroš Varsányi" w:date="2017-12-22T10:26:00Z"/>
                <w:sz w:val="22"/>
                <w:szCs w:val="22"/>
                <w:lang w:eastAsia="cs-CZ"/>
              </w:rPr>
            </w:pPr>
            <w:ins w:id="216" w:author="Maroš Varsányi" w:date="2017-12-22T10:26:00Z">
              <w:r w:rsidRPr="007C3E78">
                <w:rPr>
                  <w:sz w:val="22"/>
                  <w:szCs w:val="22"/>
                  <w:lang w:eastAsia="cs-CZ"/>
                </w:rPr>
                <w:t>Táto sadzba môže byť znížená na 10 % alebo 5 % v závislosti od závažnosti porušenia</w:t>
              </w:r>
              <w:r>
                <w:rPr>
                  <w:sz w:val="22"/>
                  <w:szCs w:val="22"/>
                  <w:lang w:eastAsia="cs-CZ"/>
                </w:rPr>
                <w:t>.</w:t>
              </w:r>
            </w:ins>
          </w:p>
        </w:tc>
      </w:tr>
      <w:tr w:rsidR="006A6F1A" w:rsidRPr="007C3E78" w14:paraId="1B30A495" w14:textId="77777777" w:rsidTr="006A6F1A">
        <w:trPr>
          <w:ins w:id="217" w:author="Maroš Varsányi" w:date="2017-12-22T10:26:00Z"/>
        </w:trPr>
        <w:tc>
          <w:tcPr>
            <w:tcW w:w="675" w:type="dxa"/>
            <w:shd w:val="clear" w:color="auto" w:fill="auto"/>
            <w:vAlign w:val="center"/>
          </w:tcPr>
          <w:p w14:paraId="69CE554A" w14:textId="77777777" w:rsidR="006A6F1A" w:rsidRPr="007C3E78" w:rsidRDefault="006A6F1A" w:rsidP="006A6F1A">
            <w:pPr>
              <w:jc w:val="center"/>
              <w:rPr>
                <w:ins w:id="218" w:author="Maroš Varsányi" w:date="2017-12-22T10:26:00Z"/>
                <w:sz w:val="22"/>
                <w:szCs w:val="22"/>
                <w:lang w:eastAsia="cs-CZ"/>
              </w:rPr>
            </w:pPr>
            <w:ins w:id="219" w:author="Maroš Varsányi" w:date="2017-12-22T10:26:00Z">
              <w:r w:rsidRPr="007C3E78">
                <w:rPr>
                  <w:sz w:val="22"/>
                  <w:szCs w:val="22"/>
                  <w:lang w:eastAsia="cs-CZ"/>
                </w:rPr>
                <w:t>1</w:t>
              </w:r>
              <w:r>
                <w:rPr>
                  <w:sz w:val="22"/>
                  <w:szCs w:val="22"/>
                  <w:lang w:eastAsia="cs-CZ"/>
                </w:rPr>
                <w:t>1</w:t>
              </w:r>
            </w:ins>
          </w:p>
        </w:tc>
        <w:tc>
          <w:tcPr>
            <w:tcW w:w="3720" w:type="dxa"/>
            <w:shd w:val="clear" w:color="auto" w:fill="auto"/>
          </w:tcPr>
          <w:p w14:paraId="2BAADB17" w14:textId="77777777" w:rsidR="006A6F1A" w:rsidRPr="007C3E78" w:rsidRDefault="006A6F1A" w:rsidP="006A6F1A">
            <w:pPr>
              <w:rPr>
                <w:ins w:id="220" w:author="Maroš Varsányi" w:date="2017-12-22T10:26:00Z"/>
                <w:sz w:val="22"/>
                <w:szCs w:val="22"/>
                <w:lang w:eastAsia="cs-CZ"/>
              </w:rPr>
            </w:pPr>
            <w:ins w:id="221" w:author="Maroš Varsányi" w:date="2017-12-22T10:26:00Z">
              <w:r w:rsidRPr="007C3E78">
                <w:rPr>
                  <w:sz w:val="22"/>
                  <w:szCs w:val="22"/>
                  <w:lang w:eastAsia="cs-CZ"/>
                </w:rPr>
                <w:t>Podmienky účasti nesúvisia a nie sú primerané k predmetu zákazky</w:t>
              </w:r>
            </w:ins>
          </w:p>
        </w:tc>
        <w:tc>
          <w:tcPr>
            <w:tcW w:w="6379" w:type="dxa"/>
            <w:shd w:val="clear" w:color="auto" w:fill="auto"/>
          </w:tcPr>
          <w:p w14:paraId="54A3C7B6" w14:textId="77777777" w:rsidR="006A6F1A" w:rsidRPr="007C3E78" w:rsidRDefault="006A6F1A" w:rsidP="006A6F1A">
            <w:pPr>
              <w:jc w:val="both"/>
              <w:rPr>
                <w:ins w:id="222" w:author="Maroš Varsányi" w:date="2017-12-22T10:26:00Z"/>
                <w:sz w:val="22"/>
                <w:szCs w:val="22"/>
                <w:lang w:eastAsia="cs-CZ"/>
              </w:rPr>
            </w:pPr>
            <w:ins w:id="223" w:author="Maroš Varsányi" w:date="2017-12-22T10:26:00Z">
              <w:r w:rsidRPr="007C3E78">
                <w:rPr>
                  <w:sz w:val="22"/>
                  <w:szCs w:val="22"/>
                  <w:lang w:eastAsia="cs-CZ"/>
                </w:rPr>
                <w:t>Určením minimálnych požiadaviek pre zákazku, ktoré nesúvisia a nie sú primerané k predmetu zákazky, sa nezabezpečí rovnaký prístup pre uchádzačov alebo dané požiadavky vytvárajú neopodstatnené  prekážky k otvorenej súťaži vo verejnom obstarávaní</w:t>
              </w:r>
              <w:r>
                <w:rPr>
                  <w:sz w:val="22"/>
                  <w:szCs w:val="22"/>
                  <w:lang w:eastAsia="cs-CZ"/>
                </w:rPr>
                <w:t>, napr. neprimerané požiadavky viažuce sa k predloženiu zoznamu dodávok tovaru, poskytnutých služieb alebo uskutočnených stavebných prác pre účely splnenia technickej alebo odbornej spôsobilosti.</w:t>
              </w:r>
            </w:ins>
          </w:p>
        </w:tc>
        <w:tc>
          <w:tcPr>
            <w:tcW w:w="3260" w:type="dxa"/>
            <w:shd w:val="clear" w:color="auto" w:fill="auto"/>
          </w:tcPr>
          <w:p w14:paraId="2A318076" w14:textId="77777777" w:rsidR="006A6F1A" w:rsidRPr="007C3E78" w:rsidRDefault="006A6F1A" w:rsidP="006A6F1A">
            <w:pPr>
              <w:rPr>
                <w:ins w:id="224" w:author="Maroš Varsányi" w:date="2017-12-22T10:26:00Z"/>
                <w:sz w:val="22"/>
                <w:szCs w:val="22"/>
                <w:lang w:eastAsia="cs-CZ"/>
              </w:rPr>
            </w:pPr>
            <w:ins w:id="225" w:author="Maroš Varsányi" w:date="2017-12-22T10:26:00Z">
              <w:r w:rsidRPr="007C3E78">
                <w:rPr>
                  <w:sz w:val="22"/>
                  <w:szCs w:val="22"/>
                  <w:lang w:eastAsia="cs-CZ"/>
                </w:rPr>
                <w:t>25 %</w:t>
              </w:r>
            </w:ins>
          </w:p>
          <w:p w14:paraId="481A058F" w14:textId="77777777" w:rsidR="006A6F1A" w:rsidRPr="007C3E78" w:rsidRDefault="006A6F1A" w:rsidP="006A6F1A">
            <w:pPr>
              <w:rPr>
                <w:ins w:id="226" w:author="Maroš Varsányi" w:date="2017-12-22T10:26:00Z"/>
                <w:sz w:val="22"/>
                <w:szCs w:val="22"/>
                <w:lang w:eastAsia="cs-CZ"/>
              </w:rPr>
            </w:pPr>
          </w:p>
          <w:p w14:paraId="29541EDC" w14:textId="77777777" w:rsidR="006A6F1A" w:rsidRPr="007C3E78" w:rsidRDefault="006A6F1A" w:rsidP="006A6F1A">
            <w:pPr>
              <w:rPr>
                <w:ins w:id="227" w:author="Maroš Varsányi" w:date="2017-12-22T10:26:00Z"/>
                <w:sz w:val="22"/>
                <w:szCs w:val="22"/>
                <w:lang w:eastAsia="cs-CZ"/>
              </w:rPr>
            </w:pPr>
            <w:ins w:id="228" w:author="Maroš Varsányi" w:date="2017-12-22T10:26:00Z">
              <w:r w:rsidRPr="007C3E78">
                <w:rPr>
                  <w:sz w:val="22"/>
                  <w:szCs w:val="22"/>
                  <w:lang w:eastAsia="cs-CZ"/>
                </w:rPr>
                <w:t>Táto sadzba môže byť znížená na 10 % alebo 5 % v závislosti od závažnosti i porušenia</w:t>
              </w:r>
            </w:ins>
          </w:p>
        </w:tc>
      </w:tr>
      <w:tr w:rsidR="006A6F1A" w:rsidRPr="007C3E78" w14:paraId="2A7D40D5" w14:textId="77777777" w:rsidTr="006A6F1A">
        <w:trPr>
          <w:ins w:id="229" w:author="Maroš Varsányi" w:date="2017-12-22T10:26:00Z"/>
        </w:trPr>
        <w:tc>
          <w:tcPr>
            <w:tcW w:w="675" w:type="dxa"/>
            <w:shd w:val="clear" w:color="auto" w:fill="auto"/>
            <w:vAlign w:val="center"/>
          </w:tcPr>
          <w:p w14:paraId="3426A69F" w14:textId="77777777" w:rsidR="006A6F1A" w:rsidRPr="007C3E78" w:rsidRDefault="006A6F1A" w:rsidP="006A6F1A">
            <w:pPr>
              <w:jc w:val="center"/>
              <w:rPr>
                <w:ins w:id="230" w:author="Maroš Varsányi" w:date="2017-12-22T10:26:00Z"/>
                <w:sz w:val="22"/>
                <w:szCs w:val="22"/>
                <w:lang w:eastAsia="cs-CZ"/>
              </w:rPr>
            </w:pPr>
            <w:ins w:id="231" w:author="Maroš Varsányi" w:date="2017-12-22T10:26:00Z">
              <w:r w:rsidRPr="007C3E78">
                <w:rPr>
                  <w:sz w:val="22"/>
                  <w:szCs w:val="22"/>
                  <w:lang w:eastAsia="cs-CZ"/>
                </w:rPr>
                <w:t>1</w:t>
              </w:r>
              <w:r>
                <w:rPr>
                  <w:sz w:val="22"/>
                  <w:szCs w:val="22"/>
                  <w:lang w:eastAsia="cs-CZ"/>
                </w:rPr>
                <w:t>2</w:t>
              </w:r>
            </w:ins>
          </w:p>
        </w:tc>
        <w:tc>
          <w:tcPr>
            <w:tcW w:w="3720" w:type="dxa"/>
            <w:shd w:val="clear" w:color="auto" w:fill="auto"/>
          </w:tcPr>
          <w:p w14:paraId="49D2E7F8" w14:textId="77777777" w:rsidR="006A6F1A" w:rsidRPr="007C3E78" w:rsidRDefault="006A6F1A" w:rsidP="006A6F1A">
            <w:pPr>
              <w:rPr>
                <w:ins w:id="232" w:author="Maroš Varsányi" w:date="2017-12-22T10:26:00Z"/>
                <w:sz w:val="22"/>
                <w:szCs w:val="22"/>
                <w:lang w:eastAsia="cs-CZ"/>
              </w:rPr>
            </w:pPr>
            <w:ins w:id="233" w:author="Maroš Varsányi" w:date="2017-12-22T10:26:00Z">
              <w:r w:rsidRPr="007C3E78">
                <w:rPr>
                  <w:sz w:val="22"/>
                  <w:szCs w:val="22"/>
                  <w:lang w:eastAsia="cs-CZ"/>
                </w:rPr>
                <w:t>Technické špecifikácie predmetu zákazky sú diskriminačné</w:t>
              </w:r>
            </w:ins>
          </w:p>
        </w:tc>
        <w:tc>
          <w:tcPr>
            <w:tcW w:w="6379" w:type="dxa"/>
            <w:shd w:val="clear" w:color="auto" w:fill="auto"/>
          </w:tcPr>
          <w:p w14:paraId="3B19F680" w14:textId="77777777" w:rsidR="006A6F1A" w:rsidRPr="007C3E78" w:rsidRDefault="006A6F1A" w:rsidP="006A6F1A">
            <w:pPr>
              <w:jc w:val="both"/>
              <w:rPr>
                <w:ins w:id="234" w:author="Maroš Varsányi" w:date="2017-12-22T10:26:00Z"/>
                <w:sz w:val="22"/>
                <w:szCs w:val="22"/>
                <w:lang w:eastAsia="cs-CZ"/>
              </w:rPr>
            </w:pPr>
            <w:ins w:id="235" w:author="Maroš Varsányi" w:date="2017-12-22T10:26:00Z">
              <w:r w:rsidRPr="007C3E78">
                <w:rPr>
                  <w:sz w:val="22"/>
                  <w:szCs w:val="22"/>
                  <w:lang w:eastAsia="cs-CZ"/>
                </w:rPr>
                <w:t>Určenie technických štandardov, ktoré sú príliš špecifické, tak že nezabezpečia rovnaký prístup pre uchádzačov alebo vytvárajú neopodstatnené prekážky k otvorenej súťaži vo verejnom obstarávaní</w:t>
              </w:r>
              <w:r>
                <w:rPr>
                  <w:sz w:val="22"/>
                  <w:szCs w:val="22"/>
                  <w:lang w:eastAsia="cs-CZ"/>
                </w:rPr>
                <w:t xml:space="preserve">. Technické požiadavky sa odvolávajú </w:t>
              </w:r>
              <w:r w:rsidRPr="009E4A46">
                <w:rPr>
                  <w:sz w:val="22"/>
                  <w:szCs w:val="22"/>
                  <w:lang w:eastAsia="cs-CZ"/>
                </w:rPr>
                <w:t>na konkrétneho výrobcu, výrobný postup, obchodné označenie, patent, typ, oblasť alebo miesto pôvodu alebo výroby</w:t>
              </w:r>
              <w:r>
                <w:rPr>
                  <w:sz w:val="22"/>
                  <w:szCs w:val="22"/>
                  <w:lang w:eastAsia="cs-CZ"/>
                </w:rPr>
                <w:t xml:space="preserve"> bez možnosti predloženia ekvivalentu.</w:t>
              </w:r>
            </w:ins>
          </w:p>
        </w:tc>
        <w:tc>
          <w:tcPr>
            <w:tcW w:w="3260" w:type="dxa"/>
            <w:shd w:val="clear" w:color="auto" w:fill="auto"/>
          </w:tcPr>
          <w:p w14:paraId="6E126B6F" w14:textId="77777777" w:rsidR="006A6F1A" w:rsidRPr="007C3E78" w:rsidRDefault="006A6F1A" w:rsidP="006A6F1A">
            <w:pPr>
              <w:rPr>
                <w:ins w:id="236" w:author="Maroš Varsányi" w:date="2017-12-22T10:26:00Z"/>
                <w:sz w:val="22"/>
                <w:szCs w:val="22"/>
                <w:lang w:eastAsia="cs-CZ"/>
              </w:rPr>
            </w:pPr>
            <w:ins w:id="237" w:author="Maroš Varsányi" w:date="2017-12-22T10:26:00Z">
              <w:r w:rsidRPr="007C3E78">
                <w:rPr>
                  <w:sz w:val="22"/>
                  <w:szCs w:val="22"/>
                  <w:lang w:eastAsia="cs-CZ"/>
                </w:rPr>
                <w:t>25 %</w:t>
              </w:r>
            </w:ins>
          </w:p>
          <w:p w14:paraId="53B0607B" w14:textId="77777777" w:rsidR="006A6F1A" w:rsidRPr="007C3E78" w:rsidRDefault="006A6F1A" w:rsidP="006A6F1A">
            <w:pPr>
              <w:rPr>
                <w:ins w:id="238" w:author="Maroš Varsányi" w:date="2017-12-22T10:26:00Z"/>
                <w:sz w:val="22"/>
                <w:szCs w:val="22"/>
                <w:lang w:eastAsia="cs-CZ"/>
              </w:rPr>
            </w:pPr>
          </w:p>
          <w:p w14:paraId="307242E6" w14:textId="77777777" w:rsidR="006A6F1A" w:rsidRPr="007C3E78" w:rsidRDefault="006A6F1A" w:rsidP="006A6F1A">
            <w:pPr>
              <w:rPr>
                <w:ins w:id="239" w:author="Maroš Varsányi" w:date="2017-12-22T10:26:00Z"/>
                <w:sz w:val="22"/>
                <w:szCs w:val="22"/>
                <w:lang w:eastAsia="cs-CZ"/>
              </w:rPr>
            </w:pPr>
            <w:ins w:id="240" w:author="Maroš Varsányi" w:date="2017-12-22T10:26:00Z">
              <w:r w:rsidRPr="007C3E78">
                <w:rPr>
                  <w:sz w:val="22"/>
                  <w:szCs w:val="22"/>
                  <w:lang w:eastAsia="cs-CZ"/>
                </w:rPr>
                <w:t>Táto sadzba môže byť znížená na 10 % alebo 5 % v závislosti od závažnosti  porušenia</w:t>
              </w:r>
              <w:r>
                <w:rPr>
                  <w:sz w:val="22"/>
                  <w:szCs w:val="22"/>
                  <w:lang w:eastAsia="cs-CZ"/>
                </w:rPr>
                <w:t>.</w:t>
              </w:r>
            </w:ins>
          </w:p>
        </w:tc>
      </w:tr>
      <w:tr w:rsidR="006A6F1A" w:rsidRPr="007C3E78" w14:paraId="581A5DD4" w14:textId="77777777" w:rsidTr="006A6F1A">
        <w:trPr>
          <w:ins w:id="241" w:author="Maroš Varsányi" w:date="2017-12-22T10:26:00Z"/>
        </w:trPr>
        <w:tc>
          <w:tcPr>
            <w:tcW w:w="675" w:type="dxa"/>
            <w:tcBorders>
              <w:bottom w:val="single" w:sz="4" w:space="0" w:color="auto"/>
            </w:tcBorders>
            <w:shd w:val="clear" w:color="auto" w:fill="auto"/>
            <w:vAlign w:val="center"/>
          </w:tcPr>
          <w:p w14:paraId="222CE59A" w14:textId="77777777" w:rsidR="006A6F1A" w:rsidRPr="007C3E78" w:rsidRDefault="006A6F1A" w:rsidP="006A6F1A">
            <w:pPr>
              <w:jc w:val="center"/>
              <w:rPr>
                <w:ins w:id="242" w:author="Maroš Varsányi" w:date="2017-12-22T10:26:00Z"/>
                <w:sz w:val="22"/>
                <w:szCs w:val="22"/>
                <w:lang w:eastAsia="cs-CZ"/>
              </w:rPr>
            </w:pPr>
            <w:ins w:id="243" w:author="Maroš Varsányi" w:date="2017-12-22T10:26:00Z">
              <w:r w:rsidRPr="007C3E78">
                <w:rPr>
                  <w:sz w:val="22"/>
                  <w:szCs w:val="22"/>
                  <w:lang w:eastAsia="cs-CZ"/>
                </w:rPr>
                <w:t>1</w:t>
              </w:r>
              <w:r>
                <w:rPr>
                  <w:sz w:val="22"/>
                  <w:szCs w:val="22"/>
                  <w:lang w:eastAsia="cs-CZ"/>
                </w:rPr>
                <w:t>3</w:t>
              </w:r>
            </w:ins>
          </w:p>
        </w:tc>
        <w:tc>
          <w:tcPr>
            <w:tcW w:w="3720" w:type="dxa"/>
            <w:tcBorders>
              <w:bottom w:val="single" w:sz="4" w:space="0" w:color="auto"/>
            </w:tcBorders>
            <w:shd w:val="clear" w:color="auto" w:fill="auto"/>
          </w:tcPr>
          <w:p w14:paraId="2F70FD98" w14:textId="77777777" w:rsidR="006A6F1A" w:rsidRPr="007C3E78" w:rsidRDefault="006A6F1A" w:rsidP="006A6F1A">
            <w:pPr>
              <w:rPr>
                <w:ins w:id="244" w:author="Maroš Varsányi" w:date="2017-12-22T10:26:00Z"/>
                <w:sz w:val="22"/>
                <w:szCs w:val="22"/>
                <w:lang w:eastAsia="cs-CZ"/>
              </w:rPr>
            </w:pPr>
            <w:ins w:id="245" w:author="Maroš Varsányi" w:date="2017-12-22T10:26:00Z">
              <w:r w:rsidRPr="007C3E78">
                <w:rPr>
                  <w:sz w:val="22"/>
                  <w:szCs w:val="22"/>
                  <w:lang w:eastAsia="cs-CZ"/>
                </w:rPr>
                <w:t>Nedostatočne opísaný predmet zákazky</w:t>
              </w:r>
            </w:ins>
          </w:p>
        </w:tc>
        <w:tc>
          <w:tcPr>
            <w:tcW w:w="6379" w:type="dxa"/>
            <w:tcBorders>
              <w:bottom w:val="single" w:sz="4" w:space="0" w:color="auto"/>
            </w:tcBorders>
            <w:shd w:val="clear" w:color="auto" w:fill="auto"/>
          </w:tcPr>
          <w:p w14:paraId="1CBD6FFC" w14:textId="77777777" w:rsidR="006A6F1A" w:rsidRPr="007C3E78" w:rsidRDefault="006A6F1A" w:rsidP="006A6F1A">
            <w:pPr>
              <w:jc w:val="both"/>
              <w:rPr>
                <w:ins w:id="246" w:author="Maroš Varsányi" w:date="2017-12-22T10:26:00Z"/>
                <w:sz w:val="22"/>
                <w:szCs w:val="22"/>
                <w:lang w:eastAsia="cs-CZ"/>
              </w:rPr>
            </w:pPr>
            <w:ins w:id="247" w:author="Maroš Varsányi" w:date="2017-12-22T10:26:00Z">
              <w:r w:rsidRPr="007C3E78">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sidRPr="007C3E78">
                <w:rPr>
                  <w:sz w:val="22"/>
                  <w:szCs w:val="22"/>
                  <w:vertAlign w:val="superscript"/>
                  <w:lang w:eastAsia="cs-CZ"/>
                </w:rPr>
                <w:t xml:space="preserve"> </w:t>
              </w:r>
              <w:r w:rsidRPr="007C3E78">
                <w:rPr>
                  <w:sz w:val="22"/>
                  <w:szCs w:val="22"/>
                  <w:vertAlign w:val="superscript"/>
                  <w:lang w:eastAsia="cs-CZ"/>
                </w:rPr>
                <w:footnoteReference w:id="16"/>
              </w:r>
            </w:ins>
          </w:p>
        </w:tc>
        <w:tc>
          <w:tcPr>
            <w:tcW w:w="3260" w:type="dxa"/>
            <w:tcBorders>
              <w:bottom w:val="single" w:sz="4" w:space="0" w:color="auto"/>
            </w:tcBorders>
            <w:shd w:val="clear" w:color="auto" w:fill="auto"/>
          </w:tcPr>
          <w:p w14:paraId="2A7DE021" w14:textId="77777777" w:rsidR="006A6F1A" w:rsidRPr="007C3E78" w:rsidRDefault="006A6F1A" w:rsidP="006A6F1A">
            <w:pPr>
              <w:rPr>
                <w:ins w:id="250" w:author="Maroš Varsányi" w:date="2017-12-22T10:26:00Z"/>
                <w:sz w:val="22"/>
                <w:szCs w:val="22"/>
                <w:lang w:eastAsia="cs-CZ"/>
              </w:rPr>
            </w:pPr>
            <w:ins w:id="251" w:author="Maroš Varsányi" w:date="2017-12-22T10:26:00Z">
              <w:r w:rsidRPr="007C3E78">
                <w:rPr>
                  <w:sz w:val="22"/>
                  <w:szCs w:val="22"/>
                  <w:lang w:eastAsia="cs-CZ"/>
                </w:rPr>
                <w:t>10 %</w:t>
              </w:r>
            </w:ins>
          </w:p>
          <w:p w14:paraId="3A0C13B3" w14:textId="77777777" w:rsidR="006A6F1A" w:rsidRPr="007C3E78" w:rsidRDefault="006A6F1A" w:rsidP="006A6F1A">
            <w:pPr>
              <w:rPr>
                <w:ins w:id="252" w:author="Maroš Varsányi" w:date="2017-12-22T10:26:00Z"/>
                <w:sz w:val="22"/>
                <w:szCs w:val="22"/>
                <w:lang w:eastAsia="cs-CZ"/>
              </w:rPr>
            </w:pPr>
          </w:p>
          <w:p w14:paraId="7C5C9F54" w14:textId="77777777" w:rsidR="006A6F1A" w:rsidRPr="007C3E78" w:rsidRDefault="006A6F1A" w:rsidP="006A6F1A">
            <w:pPr>
              <w:rPr>
                <w:ins w:id="253" w:author="Maroš Varsányi" w:date="2017-12-22T10:26:00Z"/>
                <w:sz w:val="22"/>
                <w:szCs w:val="22"/>
                <w:lang w:eastAsia="cs-CZ"/>
              </w:rPr>
            </w:pPr>
            <w:ins w:id="254" w:author="Maroš Varsányi" w:date="2017-12-22T10:26:00Z">
              <w:r w:rsidRPr="007C3E78">
                <w:rPr>
                  <w:sz w:val="22"/>
                  <w:szCs w:val="22"/>
                  <w:lang w:eastAsia="cs-CZ"/>
                </w:rPr>
                <w:t>Táto sadzba môže byť znížená na 5 % v závislosti od závažnosti porušenia</w:t>
              </w:r>
            </w:ins>
          </w:p>
          <w:p w14:paraId="0859498A" w14:textId="77777777" w:rsidR="006A6F1A" w:rsidRPr="007C3E78" w:rsidRDefault="006A6F1A" w:rsidP="006A6F1A">
            <w:pPr>
              <w:rPr>
                <w:ins w:id="255" w:author="Maroš Varsányi" w:date="2017-12-22T10:26:00Z"/>
                <w:sz w:val="22"/>
                <w:szCs w:val="22"/>
                <w:lang w:eastAsia="cs-CZ"/>
              </w:rPr>
            </w:pPr>
          </w:p>
          <w:p w14:paraId="6466D586" w14:textId="77777777" w:rsidR="006A6F1A" w:rsidRPr="007C3E78" w:rsidRDefault="006A6F1A" w:rsidP="006A6F1A">
            <w:pPr>
              <w:rPr>
                <w:ins w:id="256" w:author="Maroš Varsányi" w:date="2017-12-22T10:26:00Z"/>
                <w:sz w:val="22"/>
                <w:szCs w:val="22"/>
                <w:lang w:eastAsia="cs-CZ"/>
              </w:rPr>
            </w:pPr>
            <w:ins w:id="257" w:author="Maroš Varsányi" w:date="2017-12-22T10:26:00Z">
              <w:r w:rsidRPr="007C3E78">
                <w:rPr>
                  <w:sz w:val="22"/>
                  <w:szCs w:val="22"/>
                  <w:lang w:eastAsia="cs-CZ"/>
                </w:rPr>
                <w:t xml:space="preserve">V prípade zrealizovaných prác, ktoré neboli </w:t>
              </w:r>
              <w:r>
                <w:rPr>
                  <w:sz w:val="22"/>
                  <w:szCs w:val="22"/>
                  <w:lang w:eastAsia="cs-CZ"/>
                </w:rPr>
                <w:t>súčasťou opisu predmetu zákazky</w:t>
              </w:r>
              <w:r w:rsidRPr="007C3E78">
                <w:rPr>
                  <w:sz w:val="22"/>
                  <w:szCs w:val="22"/>
                  <w:lang w:eastAsia="cs-CZ"/>
                </w:rPr>
                <w:t xml:space="preserve">, zodpovedajúca </w:t>
              </w:r>
              <w:r w:rsidRPr="007C3E78">
                <w:rPr>
                  <w:sz w:val="22"/>
                  <w:szCs w:val="22"/>
                  <w:lang w:eastAsia="cs-CZ"/>
                </w:rPr>
                <w:lastRenderedPageBreak/>
                <w:t xml:space="preserve">hodnota prác je predmetom 100 % </w:t>
              </w:r>
              <w:r>
                <w:rPr>
                  <w:sz w:val="22"/>
                  <w:szCs w:val="22"/>
                  <w:lang w:eastAsia="cs-CZ"/>
                </w:rPr>
                <w:t>finančnej opravy.</w:t>
              </w:r>
            </w:ins>
          </w:p>
        </w:tc>
      </w:tr>
      <w:tr w:rsidR="006A6F1A" w:rsidRPr="007C3E78" w14:paraId="479539BC" w14:textId="77777777" w:rsidTr="006A6F1A">
        <w:trPr>
          <w:ins w:id="258" w:author="Maroš Varsányi" w:date="2017-12-22T10:26:00Z"/>
        </w:trPr>
        <w:tc>
          <w:tcPr>
            <w:tcW w:w="675" w:type="dxa"/>
            <w:tcBorders>
              <w:bottom w:val="single" w:sz="4" w:space="0" w:color="auto"/>
            </w:tcBorders>
            <w:shd w:val="clear" w:color="auto" w:fill="auto"/>
            <w:vAlign w:val="center"/>
          </w:tcPr>
          <w:p w14:paraId="068E7A4A" w14:textId="77777777" w:rsidR="006A6F1A" w:rsidRPr="007C3E78" w:rsidRDefault="006A6F1A" w:rsidP="006A6F1A">
            <w:pPr>
              <w:jc w:val="center"/>
              <w:rPr>
                <w:ins w:id="259" w:author="Maroš Varsányi" w:date="2017-12-22T10:26:00Z"/>
                <w:sz w:val="22"/>
                <w:szCs w:val="22"/>
                <w:lang w:eastAsia="cs-CZ"/>
              </w:rPr>
            </w:pPr>
            <w:ins w:id="260" w:author="Maroš Varsányi" w:date="2017-12-22T10:26:00Z">
              <w:r>
                <w:rPr>
                  <w:sz w:val="22"/>
                  <w:szCs w:val="22"/>
                  <w:lang w:eastAsia="cs-CZ"/>
                </w:rPr>
                <w:lastRenderedPageBreak/>
                <w:t>14</w:t>
              </w:r>
            </w:ins>
          </w:p>
        </w:tc>
        <w:tc>
          <w:tcPr>
            <w:tcW w:w="3720" w:type="dxa"/>
            <w:tcBorders>
              <w:bottom w:val="single" w:sz="4" w:space="0" w:color="auto"/>
            </w:tcBorders>
            <w:shd w:val="clear" w:color="auto" w:fill="auto"/>
          </w:tcPr>
          <w:p w14:paraId="22F62E6B" w14:textId="77777777" w:rsidR="006A6F1A" w:rsidRPr="007C3E78" w:rsidRDefault="006A6F1A" w:rsidP="006A6F1A">
            <w:pPr>
              <w:rPr>
                <w:ins w:id="261" w:author="Maroš Varsányi" w:date="2017-12-22T10:26:00Z"/>
                <w:sz w:val="22"/>
                <w:szCs w:val="22"/>
                <w:lang w:eastAsia="cs-CZ"/>
              </w:rPr>
            </w:pPr>
            <w:ins w:id="262" w:author="Maroš Varsányi" w:date="2017-12-22T10:26:00Z">
              <w:r w:rsidRPr="007C3E78">
                <w:rPr>
                  <w:sz w:val="22"/>
                  <w:szCs w:val="22"/>
                  <w:lang w:eastAsia="cs-CZ"/>
                </w:rPr>
                <w:t xml:space="preserve">Porušenie povinnosti zadávať podlimitnú zákazku na nákup tovarov, alebo služieb, </w:t>
              </w:r>
              <w:r>
                <w:rPr>
                  <w:sz w:val="22"/>
                  <w:szCs w:val="22"/>
                  <w:lang w:eastAsia="cs-CZ"/>
                </w:rPr>
                <w:t xml:space="preserve">ktoré nie </w:t>
              </w:r>
              <w:r w:rsidRPr="009A5D38">
                <w:rPr>
                  <w:sz w:val="22"/>
                  <w:szCs w:val="22"/>
                  <w:lang w:eastAsia="cs-CZ"/>
                </w:rPr>
                <w:t>sú intelektuálnej povahy</w:t>
              </w:r>
              <w:r>
                <w:rPr>
                  <w:sz w:val="22"/>
                  <w:szCs w:val="22"/>
                  <w:lang w:eastAsia="cs-CZ"/>
                </w:rPr>
                <w:t xml:space="preserve">, </w:t>
              </w:r>
              <w:r w:rsidRPr="007C3E78">
                <w:rPr>
                  <w:sz w:val="22"/>
                  <w:szCs w:val="22"/>
                  <w:lang w:eastAsia="cs-CZ"/>
                </w:rPr>
                <w:t>bežne dostupných na trhu, prostredníctvom elektronického trhoviska</w:t>
              </w:r>
            </w:ins>
          </w:p>
        </w:tc>
        <w:tc>
          <w:tcPr>
            <w:tcW w:w="6379" w:type="dxa"/>
            <w:tcBorders>
              <w:bottom w:val="single" w:sz="4" w:space="0" w:color="auto"/>
            </w:tcBorders>
            <w:shd w:val="clear" w:color="auto" w:fill="auto"/>
          </w:tcPr>
          <w:p w14:paraId="595F87ED" w14:textId="77777777" w:rsidR="006A6F1A" w:rsidRPr="007C3E78" w:rsidRDefault="006A6F1A" w:rsidP="006A6F1A">
            <w:pPr>
              <w:jc w:val="both"/>
              <w:rPr>
                <w:ins w:id="263" w:author="Maroš Varsányi" w:date="2017-12-22T10:26:00Z"/>
                <w:sz w:val="22"/>
                <w:szCs w:val="22"/>
                <w:lang w:eastAsia="cs-CZ"/>
              </w:rPr>
            </w:pPr>
            <w:ins w:id="264" w:author="Maroš Varsányi" w:date="2017-12-22T10:26:00Z">
              <w:r w:rsidRPr="007E5BFC">
                <w:rPr>
                  <w:sz w:val="22"/>
                  <w:szCs w:val="22"/>
                  <w:lang w:eastAsia="cs-CZ"/>
                </w:rPr>
                <w:t xml:space="preserve">Verejný obstarávateľ nepostupoval podľa </w:t>
              </w:r>
              <w:r w:rsidRPr="003858EE">
                <w:rPr>
                  <w:sz w:val="22"/>
                  <w:szCs w:val="22"/>
                </w:rPr>
                <w:t xml:space="preserve">§ </w:t>
              </w:r>
              <w:r>
                <w:rPr>
                  <w:sz w:val="22"/>
                  <w:szCs w:val="22"/>
                </w:rPr>
                <w:t>109</w:t>
              </w:r>
              <w:r w:rsidRPr="003858EE">
                <w:rPr>
                  <w:sz w:val="22"/>
                  <w:szCs w:val="22"/>
                </w:rPr>
                <w:t xml:space="preserve"> až </w:t>
              </w:r>
              <w:r>
                <w:rPr>
                  <w:sz w:val="22"/>
                  <w:szCs w:val="22"/>
                </w:rPr>
                <w:t>112</w:t>
              </w:r>
              <w:r w:rsidRPr="003858EE">
                <w:rPr>
                  <w:sz w:val="22"/>
                  <w:szCs w:val="22"/>
                </w:rPr>
                <w:t xml:space="preserve"> </w:t>
              </w:r>
              <w:r>
                <w:rPr>
                  <w:sz w:val="22"/>
                  <w:szCs w:val="22"/>
                </w:rPr>
                <w:t>Z</w:t>
              </w:r>
              <w:r w:rsidRPr="003858EE">
                <w:rPr>
                  <w:sz w:val="22"/>
                  <w:szCs w:val="22"/>
                </w:rPr>
                <w:t>VO, ak ide o dodanie tovaru, alebo poskytnutie služ</w:t>
              </w:r>
              <w:r>
                <w:rPr>
                  <w:sz w:val="22"/>
                  <w:szCs w:val="22"/>
                </w:rPr>
                <w:t>ieb, ktoré nie sú intelektuálnej povahy,</w:t>
              </w:r>
              <w:r w:rsidRPr="003858EE">
                <w:rPr>
                  <w:sz w:val="22"/>
                  <w:szCs w:val="22"/>
                </w:rPr>
                <w:t xml:space="preserve"> bežne dostupných na trhu, ale na obstarávanie použil postup podľa § </w:t>
              </w:r>
              <w:r>
                <w:rPr>
                  <w:sz w:val="22"/>
                  <w:szCs w:val="22"/>
                </w:rPr>
                <w:t>117</w:t>
              </w:r>
              <w:r w:rsidRPr="003858EE">
                <w:rPr>
                  <w:sz w:val="22"/>
                  <w:szCs w:val="22"/>
                </w:rPr>
                <w:t xml:space="preserve">  </w:t>
              </w:r>
              <w:r>
                <w:rPr>
                  <w:sz w:val="22"/>
                  <w:szCs w:val="22"/>
                </w:rPr>
                <w:t>Z</w:t>
              </w:r>
              <w:r w:rsidRPr="003858EE">
                <w:rPr>
                  <w:sz w:val="22"/>
                  <w:szCs w:val="22"/>
                </w:rPr>
                <w:t>VO alebo postup podľa § 1</w:t>
              </w:r>
              <w:r>
                <w:rPr>
                  <w:sz w:val="22"/>
                  <w:szCs w:val="22"/>
                </w:rPr>
                <w:t>13</w:t>
              </w:r>
              <w:r w:rsidRPr="003858EE">
                <w:rPr>
                  <w:sz w:val="22"/>
                  <w:szCs w:val="22"/>
                </w:rPr>
                <w:t xml:space="preserve"> až 1</w:t>
              </w:r>
              <w:r>
                <w:rPr>
                  <w:sz w:val="22"/>
                  <w:szCs w:val="22"/>
                </w:rPr>
                <w:t>16</w:t>
              </w:r>
              <w:r w:rsidRPr="003858EE">
                <w:rPr>
                  <w:sz w:val="22"/>
                  <w:szCs w:val="22"/>
                </w:rPr>
                <w:t xml:space="preserve"> </w:t>
              </w:r>
              <w:r>
                <w:rPr>
                  <w:sz w:val="22"/>
                  <w:szCs w:val="22"/>
                </w:rPr>
                <w:t>Z</w:t>
              </w:r>
              <w:r w:rsidRPr="003858EE">
                <w:rPr>
                  <w:sz w:val="22"/>
                  <w:szCs w:val="22"/>
                </w:rPr>
                <w:t>VO.</w:t>
              </w:r>
            </w:ins>
          </w:p>
        </w:tc>
        <w:tc>
          <w:tcPr>
            <w:tcW w:w="3260" w:type="dxa"/>
            <w:tcBorders>
              <w:bottom w:val="single" w:sz="4" w:space="0" w:color="auto"/>
            </w:tcBorders>
            <w:shd w:val="clear" w:color="auto" w:fill="auto"/>
          </w:tcPr>
          <w:p w14:paraId="40EE6CC2" w14:textId="77777777" w:rsidR="006A6F1A" w:rsidRPr="007C3E78" w:rsidRDefault="006A6F1A" w:rsidP="006A6F1A">
            <w:pPr>
              <w:rPr>
                <w:ins w:id="265" w:author="Maroš Varsányi" w:date="2017-12-22T10:26:00Z"/>
                <w:sz w:val="22"/>
                <w:szCs w:val="22"/>
                <w:lang w:eastAsia="cs-CZ"/>
              </w:rPr>
            </w:pPr>
            <w:ins w:id="266" w:author="Maroš Varsányi" w:date="2017-12-22T10:26:00Z">
              <w:r>
                <w:rPr>
                  <w:sz w:val="22"/>
                  <w:szCs w:val="22"/>
                  <w:lang w:eastAsia="cs-CZ"/>
                </w:rPr>
                <w:t>5</w:t>
              </w:r>
              <w:r w:rsidRPr="007C3E78">
                <w:rPr>
                  <w:sz w:val="22"/>
                  <w:szCs w:val="22"/>
                  <w:lang w:eastAsia="cs-CZ"/>
                </w:rPr>
                <w:t xml:space="preserve"> %</w:t>
              </w:r>
            </w:ins>
          </w:p>
          <w:p w14:paraId="15CF2A44" w14:textId="77777777" w:rsidR="006A6F1A" w:rsidRPr="007C3E78" w:rsidRDefault="006A6F1A" w:rsidP="006A6F1A">
            <w:pPr>
              <w:rPr>
                <w:ins w:id="267" w:author="Maroš Varsányi" w:date="2017-12-22T10:26:00Z"/>
                <w:sz w:val="22"/>
                <w:szCs w:val="22"/>
                <w:lang w:eastAsia="cs-CZ"/>
              </w:rPr>
            </w:pPr>
          </w:p>
        </w:tc>
      </w:tr>
      <w:tr w:rsidR="006A6F1A" w:rsidRPr="007C3E78" w14:paraId="773B7273" w14:textId="77777777" w:rsidTr="006A6F1A">
        <w:trPr>
          <w:ins w:id="268" w:author="Maroš Varsányi" w:date="2017-12-22T10:26:00Z"/>
        </w:trPr>
        <w:tc>
          <w:tcPr>
            <w:tcW w:w="14034" w:type="dxa"/>
            <w:gridSpan w:val="4"/>
            <w:shd w:val="clear" w:color="auto" w:fill="BFBFBF" w:themeFill="background1" w:themeFillShade="BF"/>
            <w:vAlign w:val="center"/>
          </w:tcPr>
          <w:p w14:paraId="42D4C2A1" w14:textId="77777777" w:rsidR="006A6F1A" w:rsidRPr="007C3E78" w:rsidRDefault="006A6F1A" w:rsidP="006A6F1A">
            <w:pPr>
              <w:jc w:val="center"/>
              <w:rPr>
                <w:ins w:id="269" w:author="Maroš Varsányi" w:date="2017-12-22T10:26:00Z"/>
                <w:sz w:val="22"/>
                <w:szCs w:val="22"/>
                <w:lang w:eastAsia="cs-CZ"/>
              </w:rPr>
            </w:pPr>
            <w:ins w:id="270" w:author="Maroš Varsányi" w:date="2017-12-22T10:26:00Z">
              <w:r w:rsidRPr="007C3E78">
                <w:rPr>
                  <w:b/>
                  <w:sz w:val="22"/>
                  <w:szCs w:val="22"/>
                  <w:lang w:eastAsia="cs-CZ"/>
                </w:rPr>
                <w:t>Vyhodnocovanie súťaže</w:t>
              </w:r>
            </w:ins>
          </w:p>
        </w:tc>
      </w:tr>
      <w:tr w:rsidR="006A6F1A" w:rsidRPr="007C3E78" w14:paraId="4B06008F" w14:textId="77777777" w:rsidTr="006A6F1A">
        <w:trPr>
          <w:ins w:id="271" w:author="Maroš Varsányi" w:date="2017-12-22T10:26:00Z"/>
        </w:trPr>
        <w:tc>
          <w:tcPr>
            <w:tcW w:w="675" w:type="dxa"/>
            <w:shd w:val="clear" w:color="auto" w:fill="auto"/>
            <w:vAlign w:val="center"/>
          </w:tcPr>
          <w:p w14:paraId="3EA2AF6C" w14:textId="77777777" w:rsidR="006A6F1A" w:rsidRPr="007C3E78" w:rsidRDefault="006A6F1A" w:rsidP="006A6F1A">
            <w:pPr>
              <w:jc w:val="center"/>
              <w:rPr>
                <w:ins w:id="272" w:author="Maroš Varsányi" w:date="2017-12-22T10:26:00Z"/>
                <w:sz w:val="22"/>
                <w:szCs w:val="22"/>
                <w:lang w:eastAsia="cs-CZ"/>
              </w:rPr>
            </w:pPr>
            <w:ins w:id="273" w:author="Maroš Varsányi" w:date="2017-12-22T10:26:00Z">
              <w:r w:rsidRPr="007C3E78">
                <w:rPr>
                  <w:sz w:val="22"/>
                  <w:szCs w:val="22"/>
                  <w:lang w:eastAsia="cs-CZ"/>
                </w:rPr>
                <w:t>1</w:t>
              </w:r>
              <w:r>
                <w:rPr>
                  <w:sz w:val="22"/>
                  <w:szCs w:val="22"/>
                  <w:lang w:eastAsia="cs-CZ"/>
                </w:rPr>
                <w:t>5</w:t>
              </w:r>
            </w:ins>
          </w:p>
        </w:tc>
        <w:tc>
          <w:tcPr>
            <w:tcW w:w="3720" w:type="dxa"/>
            <w:shd w:val="clear" w:color="auto" w:fill="auto"/>
          </w:tcPr>
          <w:p w14:paraId="02308FA4" w14:textId="77777777" w:rsidR="006A6F1A" w:rsidRPr="007C3E78" w:rsidRDefault="006A6F1A" w:rsidP="006A6F1A">
            <w:pPr>
              <w:rPr>
                <w:ins w:id="274" w:author="Maroš Varsányi" w:date="2017-12-22T10:26:00Z"/>
                <w:sz w:val="22"/>
                <w:szCs w:val="22"/>
                <w:lang w:eastAsia="cs-CZ"/>
              </w:rPr>
            </w:pPr>
            <w:ins w:id="275" w:author="Maroš Varsányi" w:date="2017-12-22T10:26:00Z">
              <w:r w:rsidRPr="007C3E78">
                <w:rPr>
                  <w:sz w:val="22"/>
                  <w:szCs w:val="22"/>
                  <w:lang w:eastAsia="cs-CZ"/>
                </w:rPr>
                <w:t>Úprava podmienok účasti po otvorení ponúk/žiadostí o účasť, čo malo za následok nesprávne prijatie ponuky uchádzača/žiadosti o účasť záujemcu</w:t>
              </w:r>
            </w:ins>
          </w:p>
        </w:tc>
        <w:tc>
          <w:tcPr>
            <w:tcW w:w="6379" w:type="dxa"/>
            <w:shd w:val="clear" w:color="auto" w:fill="auto"/>
          </w:tcPr>
          <w:p w14:paraId="1C032C0B" w14:textId="77777777" w:rsidR="006A6F1A" w:rsidRPr="007C3E78" w:rsidRDefault="006A6F1A" w:rsidP="006A6F1A">
            <w:pPr>
              <w:jc w:val="both"/>
              <w:rPr>
                <w:ins w:id="276" w:author="Maroš Varsányi" w:date="2017-12-22T10:26:00Z"/>
                <w:sz w:val="22"/>
                <w:szCs w:val="22"/>
                <w:lang w:eastAsia="cs-CZ"/>
              </w:rPr>
            </w:pPr>
            <w:ins w:id="277" w:author="Maroš Varsányi" w:date="2017-12-22T10:26:00Z">
              <w:r w:rsidRPr="007C3E78">
                <w:rPr>
                  <w:sz w:val="22"/>
                  <w:szCs w:val="22"/>
                  <w:lang w:eastAsia="cs-CZ"/>
                </w:rPr>
                <w:t xml:space="preserve">Podmienky účasti boli upravené počas vyhodnotenia splnenia podmienok účasti, čo malo za následok prijatie </w:t>
              </w:r>
              <w:r>
                <w:rPr>
                  <w:sz w:val="22"/>
                  <w:szCs w:val="22"/>
                  <w:lang w:eastAsia="cs-CZ"/>
                </w:rPr>
                <w:t xml:space="preserve">ponúk/žiadostí o účasť </w:t>
              </w:r>
              <w:r w:rsidRPr="007C3E78">
                <w:rPr>
                  <w:sz w:val="22"/>
                  <w:szCs w:val="22"/>
                  <w:lang w:eastAsia="cs-CZ"/>
                </w:rPr>
                <w:t>uchádzačov/záujemcov, ktorých ponuky by neboli  prijaté, ak by sa postupovalo podľa zverejnených podmienok účasti.</w:t>
              </w:r>
            </w:ins>
          </w:p>
        </w:tc>
        <w:tc>
          <w:tcPr>
            <w:tcW w:w="3260" w:type="dxa"/>
            <w:shd w:val="clear" w:color="auto" w:fill="auto"/>
          </w:tcPr>
          <w:p w14:paraId="40BD74F2" w14:textId="77777777" w:rsidR="006A6F1A" w:rsidRPr="007C3E78" w:rsidRDefault="006A6F1A" w:rsidP="006A6F1A">
            <w:pPr>
              <w:rPr>
                <w:ins w:id="278" w:author="Maroš Varsányi" w:date="2017-12-22T10:26:00Z"/>
                <w:sz w:val="22"/>
                <w:szCs w:val="22"/>
                <w:lang w:eastAsia="cs-CZ"/>
              </w:rPr>
            </w:pPr>
            <w:ins w:id="279" w:author="Maroš Varsányi" w:date="2017-12-22T10:26:00Z">
              <w:r w:rsidRPr="007C3E78">
                <w:rPr>
                  <w:sz w:val="22"/>
                  <w:szCs w:val="22"/>
                  <w:lang w:eastAsia="cs-CZ"/>
                </w:rPr>
                <w:t>25 %</w:t>
              </w:r>
            </w:ins>
          </w:p>
          <w:p w14:paraId="3F3C3551" w14:textId="77777777" w:rsidR="006A6F1A" w:rsidRPr="007C3E78" w:rsidRDefault="006A6F1A" w:rsidP="006A6F1A">
            <w:pPr>
              <w:rPr>
                <w:ins w:id="280" w:author="Maroš Varsányi" w:date="2017-12-22T10:26:00Z"/>
                <w:sz w:val="22"/>
                <w:szCs w:val="22"/>
                <w:lang w:eastAsia="cs-CZ"/>
              </w:rPr>
            </w:pPr>
          </w:p>
          <w:p w14:paraId="03D63042" w14:textId="77777777" w:rsidR="006A6F1A" w:rsidRPr="007C3E78" w:rsidRDefault="006A6F1A" w:rsidP="006A6F1A">
            <w:pPr>
              <w:rPr>
                <w:ins w:id="281" w:author="Maroš Varsányi" w:date="2017-12-22T10:26:00Z"/>
                <w:sz w:val="22"/>
                <w:szCs w:val="22"/>
                <w:lang w:eastAsia="cs-CZ"/>
              </w:rPr>
            </w:pPr>
            <w:ins w:id="282" w:author="Maroš Varsányi" w:date="2017-12-22T10:26:00Z">
              <w:r w:rsidRPr="007C3E78">
                <w:rPr>
                  <w:sz w:val="22"/>
                  <w:szCs w:val="22"/>
                  <w:lang w:eastAsia="cs-CZ"/>
                </w:rPr>
                <w:t>Táto sadzba môže byť znížená na 10 % alebo 5 % v závislosti od závažnosti porušenia</w:t>
              </w:r>
              <w:r>
                <w:rPr>
                  <w:sz w:val="22"/>
                  <w:szCs w:val="22"/>
                  <w:lang w:eastAsia="cs-CZ"/>
                </w:rPr>
                <w:t>.</w:t>
              </w:r>
            </w:ins>
          </w:p>
        </w:tc>
      </w:tr>
      <w:tr w:rsidR="006A6F1A" w:rsidRPr="007C3E78" w14:paraId="321F30BD" w14:textId="77777777" w:rsidTr="006A6F1A">
        <w:trPr>
          <w:ins w:id="283" w:author="Maroš Varsányi" w:date="2017-12-22T10:26:00Z"/>
        </w:trPr>
        <w:tc>
          <w:tcPr>
            <w:tcW w:w="675" w:type="dxa"/>
            <w:shd w:val="clear" w:color="auto" w:fill="auto"/>
            <w:vAlign w:val="center"/>
          </w:tcPr>
          <w:p w14:paraId="40504AB6" w14:textId="77777777" w:rsidR="006A6F1A" w:rsidRPr="007C3E78" w:rsidRDefault="006A6F1A" w:rsidP="006A6F1A">
            <w:pPr>
              <w:jc w:val="center"/>
              <w:rPr>
                <w:ins w:id="284" w:author="Maroš Varsányi" w:date="2017-12-22T10:26:00Z"/>
                <w:sz w:val="22"/>
                <w:szCs w:val="22"/>
                <w:lang w:eastAsia="cs-CZ"/>
              </w:rPr>
            </w:pPr>
            <w:ins w:id="285" w:author="Maroš Varsányi" w:date="2017-12-22T10:26:00Z">
              <w:r w:rsidRPr="007C3E78">
                <w:rPr>
                  <w:sz w:val="22"/>
                  <w:szCs w:val="22"/>
                  <w:lang w:eastAsia="cs-CZ"/>
                </w:rPr>
                <w:t>1</w:t>
              </w:r>
              <w:r>
                <w:rPr>
                  <w:sz w:val="22"/>
                  <w:szCs w:val="22"/>
                  <w:lang w:eastAsia="cs-CZ"/>
                </w:rPr>
                <w:t>6</w:t>
              </w:r>
            </w:ins>
          </w:p>
        </w:tc>
        <w:tc>
          <w:tcPr>
            <w:tcW w:w="3720" w:type="dxa"/>
            <w:shd w:val="clear" w:color="auto" w:fill="auto"/>
          </w:tcPr>
          <w:p w14:paraId="634EFD02" w14:textId="77777777" w:rsidR="006A6F1A" w:rsidRPr="007C3E78" w:rsidRDefault="006A6F1A" w:rsidP="006A6F1A">
            <w:pPr>
              <w:rPr>
                <w:ins w:id="286" w:author="Maroš Varsányi" w:date="2017-12-22T10:26:00Z"/>
                <w:sz w:val="22"/>
                <w:szCs w:val="22"/>
                <w:lang w:eastAsia="cs-CZ"/>
              </w:rPr>
            </w:pPr>
            <w:ins w:id="287" w:author="Maroš Varsányi" w:date="2017-12-22T10:26:00Z">
              <w:r w:rsidRPr="007C3E78">
                <w:rPr>
                  <w:sz w:val="22"/>
                  <w:szCs w:val="22"/>
                  <w:lang w:eastAsia="cs-CZ"/>
                </w:rPr>
                <w:t>Úprava podmienok účasti po otvorení ponúk/žiadostí o účasť, čo malo za následok nesprávne vylúčenie uchádzača/záujemcu</w:t>
              </w:r>
            </w:ins>
          </w:p>
        </w:tc>
        <w:tc>
          <w:tcPr>
            <w:tcW w:w="6379" w:type="dxa"/>
            <w:shd w:val="clear" w:color="auto" w:fill="auto"/>
          </w:tcPr>
          <w:p w14:paraId="684D2E36" w14:textId="77777777" w:rsidR="006A6F1A" w:rsidRPr="007C3E78" w:rsidRDefault="006A6F1A" w:rsidP="006A6F1A">
            <w:pPr>
              <w:jc w:val="both"/>
              <w:rPr>
                <w:ins w:id="288" w:author="Maroš Varsányi" w:date="2017-12-22T10:26:00Z"/>
                <w:sz w:val="22"/>
                <w:szCs w:val="22"/>
                <w:lang w:eastAsia="cs-CZ"/>
              </w:rPr>
            </w:pPr>
            <w:ins w:id="289" w:author="Maroš Varsányi" w:date="2017-12-22T10:26:00Z">
              <w:r w:rsidRPr="007C3E78">
                <w:rPr>
                  <w:sz w:val="22"/>
                  <w:szCs w:val="22"/>
                  <w:lang w:eastAsia="cs-CZ"/>
                </w:rPr>
                <w:t>Podmienky účasti boli upravené počas vyhodnotenia splnenia podmienok účasti, čo malo za následok vylúčenie uchádzačov/záujemcov, ktorých ponuka by bola prijatá, ak by sa postupovalo podľa zverejnených podmienok účasti.</w:t>
              </w:r>
            </w:ins>
          </w:p>
        </w:tc>
        <w:tc>
          <w:tcPr>
            <w:tcW w:w="3260" w:type="dxa"/>
            <w:shd w:val="clear" w:color="auto" w:fill="auto"/>
          </w:tcPr>
          <w:p w14:paraId="73F2AA73" w14:textId="77777777" w:rsidR="006A6F1A" w:rsidRPr="007C3E78" w:rsidRDefault="006A6F1A" w:rsidP="006A6F1A">
            <w:pPr>
              <w:rPr>
                <w:ins w:id="290" w:author="Maroš Varsányi" w:date="2017-12-22T10:26:00Z"/>
                <w:sz w:val="22"/>
                <w:szCs w:val="22"/>
                <w:lang w:eastAsia="cs-CZ"/>
              </w:rPr>
            </w:pPr>
            <w:ins w:id="291" w:author="Maroš Varsányi" w:date="2017-12-22T10:26:00Z">
              <w:r w:rsidRPr="007C3E78">
                <w:rPr>
                  <w:sz w:val="22"/>
                  <w:szCs w:val="22"/>
                  <w:lang w:eastAsia="cs-CZ"/>
                </w:rPr>
                <w:t>25 %</w:t>
              </w:r>
            </w:ins>
          </w:p>
          <w:p w14:paraId="3F820001" w14:textId="77777777" w:rsidR="006A6F1A" w:rsidRPr="007C3E78" w:rsidRDefault="006A6F1A" w:rsidP="006A6F1A">
            <w:pPr>
              <w:rPr>
                <w:ins w:id="292" w:author="Maroš Varsányi" w:date="2017-12-22T10:26:00Z"/>
                <w:sz w:val="22"/>
                <w:szCs w:val="22"/>
                <w:lang w:eastAsia="cs-CZ"/>
              </w:rPr>
            </w:pPr>
          </w:p>
          <w:p w14:paraId="7946F483" w14:textId="77777777" w:rsidR="006A6F1A" w:rsidRPr="007C3E78" w:rsidRDefault="006A6F1A" w:rsidP="006A6F1A">
            <w:pPr>
              <w:rPr>
                <w:ins w:id="293" w:author="Maroš Varsányi" w:date="2017-12-22T10:26:00Z"/>
                <w:sz w:val="22"/>
                <w:szCs w:val="22"/>
                <w:lang w:eastAsia="cs-CZ"/>
              </w:rPr>
            </w:pPr>
            <w:ins w:id="294" w:author="Maroš Varsányi" w:date="2017-12-22T10:26:00Z">
              <w:r w:rsidRPr="007C3E78">
                <w:rPr>
                  <w:sz w:val="22"/>
                  <w:szCs w:val="22"/>
                  <w:lang w:eastAsia="cs-CZ"/>
                </w:rPr>
                <w:t>Táto sadzba môže byť znížená na 10 % alebo 5 % v závislosti od závažnosti porušenia</w:t>
              </w:r>
              <w:r>
                <w:rPr>
                  <w:sz w:val="22"/>
                  <w:szCs w:val="22"/>
                  <w:lang w:eastAsia="cs-CZ"/>
                </w:rPr>
                <w:t>.</w:t>
              </w:r>
            </w:ins>
          </w:p>
        </w:tc>
      </w:tr>
      <w:tr w:rsidR="006A6F1A" w:rsidRPr="007C3E78" w14:paraId="0E6FAAFC" w14:textId="77777777" w:rsidTr="006A6F1A">
        <w:trPr>
          <w:ins w:id="295" w:author="Maroš Varsányi" w:date="2017-12-22T10:26:00Z"/>
        </w:trPr>
        <w:tc>
          <w:tcPr>
            <w:tcW w:w="675" w:type="dxa"/>
            <w:shd w:val="clear" w:color="auto" w:fill="auto"/>
            <w:vAlign w:val="center"/>
          </w:tcPr>
          <w:p w14:paraId="719D92E8" w14:textId="77777777" w:rsidR="006A6F1A" w:rsidRPr="007C3E78" w:rsidRDefault="006A6F1A" w:rsidP="006A6F1A">
            <w:pPr>
              <w:jc w:val="center"/>
              <w:rPr>
                <w:ins w:id="296" w:author="Maroš Varsányi" w:date="2017-12-22T10:26:00Z"/>
                <w:sz w:val="22"/>
                <w:szCs w:val="22"/>
                <w:lang w:eastAsia="cs-CZ"/>
              </w:rPr>
            </w:pPr>
            <w:ins w:id="297" w:author="Maroš Varsányi" w:date="2017-12-22T10:26:00Z">
              <w:r w:rsidRPr="007C3E78">
                <w:rPr>
                  <w:sz w:val="22"/>
                  <w:szCs w:val="22"/>
                  <w:lang w:eastAsia="cs-CZ"/>
                </w:rPr>
                <w:t>1</w:t>
              </w:r>
              <w:r>
                <w:rPr>
                  <w:sz w:val="22"/>
                  <w:szCs w:val="22"/>
                  <w:lang w:eastAsia="cs-CZ"/>
                </w:rPr>
                <w:t>7</w:t>
              </w:r>
            </w:ins>
          </w:p>
        </w:tc>
        <w:tc>
          <w:tcPr>
            <w:tcW w:w="3720" w:type="dxa"/>
            <w:shd w:val="clear" w:color="auto" w:fill="auto"/>
          </w:tcPr>
          <w:p w14:paraId="4519BCBA" w14:textId="77777777" w:rsidR="006A6F1A" w:rsidRPr="007C3E78" w:rsidRDefault="006A6F1A" w:rsidP="006A6F1A">
            <w:pPr>
              <w:rPr>
                <w:ins w:id="298" w:author="Maroš Varsányi" w:date="2017-12-22T10:26:00Z"/>
                <w:sz w:val="22"/>
                <w:szCs w:val="22"/>
                <w:lang w:eastAsia="cs-CZ"/>
              </w:rPr>
            </w:pPr>
            <w:ins w:id="299" w:author="Maroš Varsányi" w:date="2017-12-22T10:26:00Z">
              <w:r w:rsidRPr="007C3E78">
                <w:rPr>
                  <w:sz w:val="22"/>
                  <w:szCs w:val="22"/>
                  <w:lang w:eastAsia="cs-CZ"/>
                </w:rPr>
                <w:t>Vyhodnocovanie ponúk uchádzačov/žiadostí o účasť záujemcov v rozpore s podmienkami účasti uvedenými v oznámení a súťažných podkladoch a/alebo vyhodnocovanie ponúk uchádzačov v rozpore s kritériami na vyhodnotenie ponúk a pravidlami na ich uplatnenie</w:t>
              </w:r>
              <w:r>
                <w:rPr>
                  <w:sz w:val="22"/>
                  <w:szCs w:val="22"/>
                  <w:lang w:eastAsia="cs-CZ"/>
                </w:rPr>
                <w:t>.</w:t>
              </w:r>
            </w:ins>
          </w:p>
        </w:tc>
        <w:tc>
          <w:tcPr>
            <w:tcW w:w="6379" w:type="dxa"/>
            <w:shd w:val="clear" w:color="auto" w:fill="auto"/>
          </w:tcPr>
          <w:p w14:paraId="0769FB86" w14:textId="77777777" w:rsidR="006A6F1A" w:rsidRPr="007C3E78" w:rsidRDefault="006A6F1A" w:rsidP="006A6F1A">
            <w:pPr>
              <w:jc w:val="both"/>
              <w:rPr>
                <w:ins w:id="300" w:author="Maroš Varsányi" w:date="2017-12-22T10:26:00Z"/>
                <w:sz w:val="22"/>
                <w:szCs w:val="22"/>
                <w:lang w:eastAsia="cs-CZ"/>
              </w:rPr>
            </w:pPr>
            <w:ins w:id="301" w:author="Maroš Varsányi" w:date="2017-12-22T10:26:00Z">
              <w:r w:rsidRPr="007C3E78">
                <w:rPr>
                  <w:sz w:val="22"/>
                  <w:szCs w:val="22"/>
                  <w:lang w:eastAsia="cs-CZ"/>
                </w:rPr>
                <w:t>Počas hodnotenia uchádzačov/záujemcov</w:t>
              </w:r>
              <w:r>
                <w:rPr>
                  <w:sz w:val="22"/>
                  <w:szCs w:val="22"/>
                  <w:lang w:eastAsia="cs-CZ"/>
                </w:rPr>
                <w:t xml:space="preserve"> </w:t>
              </w:r>
              <w:r w:rsidRPr="007C3E78">
                <w:rPr>
                  <w:sz w:val="22"/>
                  <w:szCs w:val="22"/>
                  <w:lang w:eastAsia="cs-CZ"/>
                </w:rPr>
                <w:t>neboli dodržané kritéria  na vyhodnotenie ponúk</w:t>
              </w:r>
              <w:r>
                <w:rPr>
                  <w:sz w:val="22"/>
                  <w:szCs w:val="22"/>
                  <w:lang w:eastAsia="cs-CZ"/>
                </w:rPr>
                <w:t xml:space="preserve"> alebo pravidlá na uplatnenie kritérií</w:t>
              </w:r>
              <w:r w:rsidRPr="007C3E78">
                <w:rPr>
                  <w:sz w:val="22"/>
                  <w:szCs w:val="22"/>
                  <w:lang w:eastAsia="cs-CZ"/>
                </w:rPr>
                <w:t>.</w:t>
              </w:r>
            </w:ins>
          </w:p>
          <w:p w14:paraId="07E2EFE4" w14:textId="77777777" w:rsidR="006A6F1A" w:rsidRPr="007C3E78" w:rsidRDefault="006A6F1A" w:rsidP="006A6F1A">
            <w:pPr>
              <w:jc w:val="both"/>
              <w:rPr>
                <w:ins w:id="302" w:author="Maroš Varsányi" w:date="2017-12-22T10:26:00Z"/>
                <w:sz w:val="22"/>
                <w:szCs w:val="22"/>
                <w:lang w:eastAsia="cs-CZ"/>
              </w:rPr>
            </w:pPr>
          </w:p>
          <w:p w14:paraId="2819B7C0" w14:textId="77777777" w:rsidR="006A6F1A" w:rsidRPr="007C3E78" w:rsidRDefault="006A6F1A" w:rsidP="006A6F1A">
            <w:pPr>
              <w:jc w:val="both"/>
              <w:rPr>
                <w:ins w:id="303" w:author="Maroš Varsányi" w:date="2017-12-22T10:26:00Z"/>
                <w:sz w:val="22"/>
                <w:szCs w:val="22"/>
                <w:lang w:eastAsia="cs-CZ"/>
              </w:rPr>
            </w:pPr>
            <w:ins w:id="304" w:author="Maroš Varsányi" w:date="2017-12-22T10:26:00Z">
              <w:r w:rsidRPr="007C3E78">
                <w:rPr>
                  <w:sz w:val="22"/>
                  <w:szCs w:val="22"/>
                  <w:lang w:eastAsia="cs-CZ"/>
                </w:rPr>
                <w:t>Počas hodnotenia uchádzačov/záujemcov neboli dodržané podmienky účasti alebo kritéria na vyhodnocovanie ponúk (</w:t>
              </w:r>
              <w:r>
                <w:rPr>
                  <w:sz w:val="22"/>
                  <w:szCs w:val="22"/>
                  <w:lang w:eastAsia="cs-CZ"/>
                </w:rPr>
                <w:t>prípadne</w:t>
              </w:r>
              <w:r w:rsidRPr="007C3E78">
                <w:rPr>
                  <w:sz w:val="22"/>
                  <w:szCs w:val="22"/>
                  <w:lang w:eastAsia="cs-CZ"/>
                </w:rPr>
                <w:t xml:space="preserve"> podkritériá alebo váhy kritérií) definované v oznámení alebo v súťažných podkladoch, čo malo za následok vyhodnocovanie ponúk v rozpore s oznámením a súťažnými podkladmi</w:t>
              </w:r>
              <w:r>
                <w:rPr>
                  <w:sz w:val="22"/>
                  <w:szCs w:val="22"/>
                  <w:lang w:eastAsia="cs-CZ"/>
                </w:rPr>
                <w:t xml:space="preserve"> a nesprávne určenie úspešného uchádzača. Uvedený typ porušenia sa týka aj prípadov, keď bol zo súťaže vylúčený uchádzač, ktorý podmienky verejného obstarávania spĺňal.</w:t>
              </w:r>
            </w:ins>
          </w:p>
        </w:tc>
        <w:tc>
          <w:tcPr>
            <w:tcW w:w="3260" w:type="dxa"/>
            <w:shd w:val="clear" w:color="auto" w:fill="auto"/>
          </w:tcPr>
          <w:p w14:paraId="7DAB03E2" w14:textId="77777777" w:rsidR="006A6F1A" w:rsidRPr="007C3E78" w:rsidRDefault="006A6F1A" w:rsidP="006A6F1A">
            <w:pPr>
              <w:rPr>
                <w:ins w:id="305" w:author="Maroš Varsányi" w:date="2017-12-22T10:26:00Z"/>
                <w:sz w:val="22"/>
                <w:szCs w:val="22"/>
                <w:lang w:eastAsia="cs-CZ"/>
              </w:rPr>
            </w:pPr>
            <w:ins w:id="306" w:author="Maroš Varsányi" w:date="2017-12-22T10:26:00Z">
              <w:r w:rsidRPr="007C3E78">
                <w:rPr>
                  <w:sz w:val="22"/>
                  <w:szCs w:val="22"/>
                  <w:lang w:eastAsia="cs-CZ"/>
                </w:rPr>
                <w:t>25 %</w:t>
              </w:r>
            </w:ins>
          </w:p>
          <w:p w14:paraId="24C0EBB7" w14:textId="77777777" w:rsidR="006A6F1A" w:rsidRPr="007C3E78" w:rsidRDefault="006A6F1A" w:rsidP="006A6F1A">
            <w:pPr>
              <w:rPr>
                <w:ins w:id="307" w:author="Maroš Varsányi" w:date="2017-12-22T10:26:00Z"/>
                <w:sz w:val="22"/>
                <w:szCs w:val="22"/>
                <w:lang w:eastAsia="cs-CZ"/>
              </w:rPr>
            </w:pPr>
          </w:p>
          <w:p w14:paraId="181F93A4" w14:textId="77777777" w:rsidR="006A6F1A" w:rsidRPr="007C3E78" w:rsidRDefault="006A6F1A" w:rsidP="006A6F1A">
            <w:pPr>
              <w:rPr>
                <w:ins w:id="308" w:author="Maroš Varsányi" w:date="2017-12-22T10:26:00Z"/>
                <w:sz w:val="22"/>
                <w:szCs w:val="22"/>
                <w:lang w:eastAsia="cs-CZ"/>
              </w:rPr>
            </w:pPr>
            <w:ins w:id="309" w:author="Maroš Varsányi" w:date="2017-12-22T10:26:00Z">
              <w:r w:rsidRPr="007C3E78">
                <w:rPr>
                  <w:sz w:val="22"/>
                  <w:szCs w:val="22"/>
                  <w:lang w:eastAsia="cs-CZ"/>
                </w:rPr>
                <w:t>Táto sadzba môže byť znížená na 10 % alebo 5 % v závislosti od závažnosti porušenia</w:t>
              </w:r>
              <w:r>
                <w:rPr>
                  <w:sz w:val="22"/>
                  <w:szCs w:val="22"/>
                  <w:lang w:eastAsia="cs-CZ"/>
                </w:rPr>
                <w:t>.</w:t>
              </w:r>
            </w:ins>
          </w:p>
        </w:tc>
      </w:tr>
      <w:tr w:rsidR="006A6F1A" w:rsidRPr="007C3E78" w14:paraId="685E3EAB" w14:textId="77777777" w:rsidTr="006A6F1A">
        <w:trPr>
          <w:ins w:id="310" w:author="Maroš Varsányi" w:date="2017-12-22T10:26:00Z"/>
        </w:trPr>
        <w:tc>
          <w:tcPr>
            <w:tcW w:w="675" w:type="dxa"/>
            <w:shd w:val="clear" w:color="auto" w:fill="auto"/>
            <w:vAlign w:val="center"/>
          </w:tcPr>
          <w:p w14:paraId="6CFF460F" w14:textId="77777777" w:rsidR="006A6F1A" w:rsidRPr="007C3E78" w:rsidRDefault="006A6F1A" w:rsidP="006A6F1A">
            <w:pPr>
              <w:jc w:val="center"/>
              <w:rPr>
                <w:ins w:id="311" w:author="Maroš Varsányi" w:date="2017-12-22T10:26:00Z"/>
                <w:sz w:val="22"/>
                <w:szCs w:val="22"/>
                <w:lang w:eastAsia="cs-CZ"/>
              </w:rPr>
            </w:pPr>
            <w:ins w:id="312" w:author="Maroš Varsányi" w:date="2017-12-22T10:26:00Z">
              <w:r w:rsidRPr="007C3E78">
                <w:rPr>
                  <w:sz w:val="22"/>
                  <w:szCs w:val="22"/>
                  <w:lang w:eastAsia="cs-CZ"/>
                </w:rPr>
                <w:t>1</w:t>
              </w:r>
              <w:r>
                <w:rPr>
                  <w:sz w:val="22"/>
                  <w:szCs w:val="22"/>
                  <w:lang w:eastAsia="cs-CZ"/>
                </w:rPr>
                <w:t>8</w:t>
              </w:r>
            </w:ins>
          </w:p>
        </w:tc>
        <w:tc>
          <w:tcPr>
            <w:tcW w:w="3720" w:type="dxa"/>
            <w:shd w:val="clear" w:color="auto" w:fill="auto"/>
          </w:tcPr>
          <w:p w14:paraId="182F965A" w14:textId="77777777" w:rsidR="006A6F1A" w:rsidRPr="007C3E78" w:rsidRDefault="006A6F1A" w:rsidP="006A6F1A">
            <w:pPr>
              <w:rPr>
                <w:ins w:id="313" w:author="Maroš Varsányi" w:date="2017-12-22T10:26:00Z"/>
                <w:sz w:val="22"/>
                <w:szCs w:val="22"/>
                <w:lang w:eastAsia="cs-CZ"/>
              </w:rPr>
            </w:pPr>
            <w:ins w:id="314" w:author="Maroš Varsányi" w:date="2017-12-22T10:26:00Z">
              <w:r w:rsidRPr="007C3E78">
                <w:rPr>
                  <w:sz w:val="22"/>
                  <w:szCs w:val="22"/>
                  <w:lang w:eastAsia="cs-CZ"/>
                </w:rPr>
                <w:t>Nedodržiavanie zásady transparentnosti a/alebo rovnakého zaobchádzania počas postupu zadávania zákazky</w:t>
              </w:r>
            </w:ins>
          </w:p>
        </w:tc>
        <w:tc>
          <w:tcPr>
            <w:tcW w:w="6379" w:type="dxa"/>
            <w:shd w:val="clear" w:color="auto" w:fill="auto"/>
          </w:tcPr>
          <w:p w14:paraId="74A7B98F" w14:textId="77777777" w:rsidR="006A6F1A" w:rsidRPr="007C3E78" w:rsidRDefault="006A6F1A" w:rsidP="006A6F1A">
            <w:pPr>
              <w:jc w:val="both"/>
              <w:rPr>
                <w:ins w:id="315" w:author="Maroš Varsányi" w:date="2017-12-22T10:26:00Z"/>
                <w:sz w:val="22"/>
                <w:szCs w:val="22"/>
                <w:lang w:eastAsia="cs-CZ"/>
              </w:rPr>
            </w:pPr>
            <w:ins w:id="316" w:author="Maroš Varsányi" w:date="2017-12-22T10:26:00Z">
              <w:r w:rsidRPr="007C3E78">
                <w:rPr>
                  <w:sz w:val="22"/>
                  <w:szCs w:val="22"/>
                  <w:lang w:eastAsia="cs-CZ"/>
                </w:rPr>
                <w:t>Písomné zachytenie procesu týkajúceho sa konkrétneho prideľovania bodov pre každú ponuku je nejasný/neoprávnený/nedostatočný z hľadiska transparentnosti alebo neexistuje.</w:t>
              </w:r>
            </w:ins>
          </w:p>
          <w:p w14:paraId="61868BFF" w14:textId="77777777" w:rsidR="006A6F1A" w:rsidRPr="007C3E78" w:rsidRDefault="006A6F1A" w:rsidP="006A6F1A">
            <w:pPr>
              <w:jc w:val="both"/>
              <w:rPr>
                <w:ins w:id="317" w:author="Maroš Varsányi" w:date="2017-12-22T10:26:00Z"/>
                <w:sz w:val="22"/>
                <w:szCs w:val="22"/>
                <w:lang w:eastAsia="cs-CZ"/>
              </w:rPr>
            </w:pPr>
          </w:p>
          <w:p w14:paraId="01B5A8F5" w14:textId="77777777" w:rsidR="006A6F1A" w:rsidRPr="007C3E78" w:rsidRDefault="006A6F1A" w:rsidP="006A6F1A">
            <w:pPr>
              <w:jc w:val="both"/>
              <w:rPr>
                <w:ins w:id="318" w:author="Maroš Varsányi" w:date="2017-12-22T10:26:00Z"/>
                <w:sz w:val="22"/>
                <w:szCs w:val="22"/>
                <w:lang w:eastAsia="cs-CZ"/>
              </w:rPr>
            </w:pPr>
            <w:ins w:id="319" w:author="Maroš Varsányi" w:date="2017-12-22T10:26:00Z">
              <w:r w:rsidRPr="007C3E78">
                <w:rPr>
                  <w:sz w:val="22"/>
                  <w:szCs w:val="22"/>
                  <w:lang w:eastAsia="cs-CZ"/>
                </w:rPr>
                <w:lastRenderedPageBreak/>
                <w:t xml:space="preserve">Zápisnica z vyhodnotenia </w:t>
              </w:r>
              <w:r>
                <w:rPr>
                  <w:sz w:val="22"/>
                  <w:szCs w:val="22"/>
                  <w:lang w:eastAsia="cs-CZ"/>
                </w:rPr>
                <w:t xml:space="preserve">ponúk </w:t>
              </w:r>
              <w:r w:rsidRPr="007C3E78">
                <w:rPr>
                  <w:sz w:val="22"/>
                  <w:szCs w:val="22"/>
                  <w:lang w:eastAsia="cs-CZ"/>
                </w:rPr>
                <w:t>neexistuje</w:t>
              </w:r>
              <w:r>
                <w:rPr>
                  <w:sz w:val="22"/>
                  <w:szCs w:val="22"/>
                  <w:lang w:eastAsia="cs-CZ"/>
                </w:rPr>
                <w:t>.</w:t>
              </w:r>
            </w:ins>
          </w:p>
          <w:p w14:paraId="311F6106" w14:textId="77777777" w:rsidR="006A6F1A" w:rsidRPr="007C3E78" w:rsidRDefault="006A6F1A" w:rsidP="006A6F1A">
            <w:pPr>
              <w:jc w:val="both"/>
              <w:rPr>
                <w:ins w:id="320" w:author="Maroš Varsányi" w:date="2017-12-22T10:26:00Z"/>
                <w:sz w:val="22"/>
                <w:szCs w:val="22"/>
                <w:lang w:eastAsia="cs-CZ"/>
              </w:rPr>
            </w:pPr>
          </w:p>
          <w:p w14:paraId="1BD9E87E" w14:textId="77777777" w:rsidR="006A6F1A" w:rsidRPr="007C3E78" w:rsidRDefault="006A6F1A" w:rsidP="006A6F1A">
            <w:pPr>
              <w:jc w:val="both"/>
              <w:rPr>
                <w:ins w:id="321" w:author="Maroš Varsányi" w:date="2017-12-22T10:26:00Z"/>
                <w:sz w:val="22"/>
                <w:szCs w:val="22"/>
                <w:lang w:eastAsia="cs-CZ"/>
              </w:rPr>
            </w:pPr>
            <w:ins w:id="322" w:author="Maroš Varsányi" w:date="2017-12-22T10:26:00Z">
              <w:r w:rsidRPr="007C3E78">
                <w:rPr>
                  <w:sz w:val="22"/>
                  <w:szCs w:val="22"/>
                  <w:lang w:eastAsia="cs-CZ"/>
                </w:rPr>
                <w:t>Umožnenie obhliadky miesta na dodanie predmetu zákazky iba niektorým záujemcom.</w:t>
              </w:r>
            </w:ins>
          </w:p>
          <w:p w14:paraId="11B8F4EE" w14:textId="77777777" w:rsidR="006A6F1A" w:rsidRPr="007C3E78" w:rsidRDefault="006A6F1A" w:rsidP="006A6F1A">
            <w:pPr>
              <w:jc w:val="both"/>
              <w:rPr>
                <w:ins w:id="323" w:author="Maroš Varsányi" w:date="2017-12-22T10:26:00Z"/>
                <w:sz w:val="22"/>
                <w:szCs w:val="22"/>
                <w:lang w:eastAsia="cs-CZ"/>
              </w:rPr>
            </w:pPr>
          </w:p>
          <w:p w14:paraId="7F99090D" w14:textId="77777777" w:rsidR="006A6F1A" w:rsidRPr="007C3E78" w:rsidRDefault="006A6F1A" w:rsidP="006A6F1A">
            <w:pPr>
              <w:jc w:val="both"/>
              <w:rPr>
                <w:ins w:id="324" w:author="Maroš Varsányi" w:date="2017-12-22T10:26:00Z"/>
                <w:sz w:val="22"/>
                <w:szCs w:val="22"/>
                <w:lang w:eastAsia="cs-CZ"/>
              </w:rPr>
            </w:pPr>
            <w:ins w:id="325" w:author="Maroš Varsányi" w:date="2017-12-22T10:26:00Z">
              <w:r w:rsidRPr="007C3E78">
                <w:rPr>
                  <w:sz w:val="22"/>
                  <w:szCs w:val="22"/>
                  <w:lang w:eastAsia="cs-CZ"/>
                </w:rPr>
                <w:t>Nezaslanie oznámenia o výsledku vyhodnotenia ponúk niektorým záujemcom, ktorí boli vyhodnotení ako neúspešní</w:t>
              </w:r>
              <w:r>
                <w:rPr>
                  <w:sz w:val="22"/>
                  <w:szCs w:val="22"/>
                  <w:lang w:eastAsia="cs-CZ"/>
                </w:rPr>
                <w:t>.</w:t>
              </w:r>
            </w:ins>
          </w:p>
          <w:p w14:paraId="2CFD3993" w14:textId="77777777" w:rsidR="006A6F1A" w:rsidRPr="007C3E78" w:rsidRDefault="006A6F1A" w:rsidP="006A6F1A">
            <w:pPr>
              <w:jc w:val="both"/>
              <w:rPr>
                <w:ins w:id="326" w:author="Maroš Varsányi" w:date="2017-12-22T10:26:00Z"/>
                <w:sz w:val="22"/>
                <w:szCs w:val="22"/>
                <w:lang w:eastAsia="cs-CZ"/>
              </w:rPr>
            </w:pPr>
          </w:p>
          <w:p w14:paraId="09968E01" w14:textId="77777777" w:rsidR="006A6F1A" w:rsidRPr="007C3E78" w:rsidRDefault="006A6F1A" w:rsidP="006A6F1A">
            <w:pPr>
              <w:jc w:val="both"/>
              <w:rPr>
                <w:ins w:id="327" w:author="Maroš Varsányi" w:date="2017-12-22T10:26:00Z"/>
                <w:sz w:val="22"/>
                <w:szCs w:val="22"/>
                <w:lang w:eastAsia="cs-CZ"/>
              </w:rPr>
            </w:pPr>
            <w:ins w:id="328" w:author="Maroš Varsányi" w:date="2017-12-22T10:26:00Z">
              <w:r w:rsidRPr="007C3E78">
                <w:rPr>
                  <w:sz w:val="22"/>
                  <w:szCs w:val="22"/>
                  <w:lang w:eastAsia="cs-CZ"/>
                </w:rPr>
                <w:t xml:space="preserve">Verejný obstarávateľ porušil povinnosť podľa § </w:t>
              </w:r>
              <w:r>
                <w:rPr>
                  <w:sz w:val="22"/>
                  <w:szCs w:val="22"/>
                  <w:lang w:eastAsia="cs-CZ"/>
                </w:rPr>
                <w:t>40</w:t>
              </w:r>
              <w:r w:rsidRPr="007C3E78">
                <w:rPr>
                  <w:sz w:val="22"/>
                  <w:szCs w:val="22"/>
                  <w:lang w:eastAsia="cs-CZ"/>
                </w:rPr>
                <w:t xml:space="preserve"> ods. </w:t>
              </w:r>
              <w:r>
                <w:rPr>
                  <w:sz w:val="22"/>
                  <w:szCs w:val="22"/>
                  <w:lang w:eastAsia="cs-CZ"/>
                </w:rPr>
                <w:t>4</w:t>
              </w:r>
              <w:r w:rsidRPr="007C3E78">
                <w:rPr>
                  <w:sz w:val="22"/>
                  <w:szCs w:val="22"/>
                  <w:lang w:eastAsia="cs-CZ"/>
                </w:rPr>
                <w:t xml:space="preserve"> </w:t>
              </w:r>
              <w:r>
                <w:rPr>
                  <w:sz w:val="22"/>
                  <w:szCs w:val="22"/>
                  <w:lang w:eastAsia="cs-CZ"/>
                </w:rPr>
                <w:t>ZVO</w:t>
              </w:r>
              <w:r w:rsidRPr="007C3E78">
                <w:rPr>
                  <w:sz w:val="22"/>
                  <w:szCs w:val="22"/>
                  <w:lang w:eastAsia="cs-CZ"/>
                </w:rPr>
                <w:t xml:space="preserve"> požiadať o vysvetlenie alebo doplnenie predložených dokladov vždy, </w:t>
              </w:r>
              <w:r w:rsidRPr="001779F1">
                <w:rPr>
                  <w:sz w:val="22"/>
                  <w:szCs w:val="22"/>
                  <w:lang w:eastAsia="cs-CZ"/>
                </w:rPr>
                <w:t xml:space="preserve">ak z predložených dokladov nemožno posúdiť ich platnosť alebo splnenie podmienky účasti. </w:t>
              </w:r>
            </w:ins>
          </w:p>
        </w:tc>
        <w:tc>
          <w:tcPr>
            <w:tcW w:w="3260" w:type="dxa"/>
            <w:shd w:val="clear" w:color="auto" w:fill="auto"/>
          </w:tcPr>
          <w:p w14:paraId="6FD2686B" w14:textId="77777777" w:rsidR="006A6F1A" w:rsidRPr="007C3E78" w:rsidRDefault="006A6F1A" w:rsidP="006A6F1A">
            <w:pPr>
              <w:rPr>
                <w:ins w:id="329" w:author="Maroš Varsányi" w:date="2017-12-22T10:26:00Z"/>
                <w:sz w:val="22"/>
                <w:szCs w:val="22"/>
                <w:lang w:eastAsia="cs-CZ"/>
              </w:rPr>
            </w:pPr>
            <w:ins w:id="330" w:author="Maroš Varsányi" w:date="2017-12-22T10:26:00Z">
              <w:r w:rsidRPr="007C3E78">
                <w:rPr>
                  <w:sz w:val="22"/>
                  <w:szCs w:val="22"/>
                  <w:lang w:eastAsia="cs-CZ"/>
                </w:rPr>
                <w:lastRenderedPageBreak/>
                <w:t>25 %</w:t>
              </w:r>
            </w:ins>
          </w:p>
          <w:p w14:paraId="75FCC994" w14:textId="77777777" w:rsidR="006A6F1A" w:rsidRPr="007C3E78" w:rsidRDefault="006A6F1A" w:rsidP="006A6F1A">
            <w:pPr>
              <w:rPr>
                <w:ins w:id="331" w:author="Maroš Varsányi" w:date="2017-12-22T10:26:00Z"/>
                <w:sz w:val="22"/>
                <w:szCs w:val="22"/>
                <w:lang w:eastAsia="cs-CZ"/>
              </w:rPr>
            </w:pPr>
          </w:p>
          <w:p w14:paraId="7DCE2494" w14:textId="77777777" w:rsidR="006A6F1A" w:rsidRPr="007C3E78" w:rsidRDefault="006A6F1A" w:rsidP="006A6F1A">
            <w:pPr>
              <w:rPr>
                <w:ins w:id="332" w:author="Maroš Varsányi" w:date="2017-12-22T10:26:00Z"/>
                <w:sz w:val="22"/>
                <w:szCs w:val="22"/>
                <w:lang w:eastAsia="cs-CZ"/>
              </w:rPr>
            </w:pPr>
            <w:ins w:id="333" w:author="Maroš Varsányi" w:date="2017-12-22T10:26:00Z">
              <w:r w:rsidRPr="007C3E78">
                <w:rPr>
                  <w:sz w:val="22"/>
                  <w:szCs w:val="22"/>
                  <w:lang w:eastAsia="cs-CZ"/>
                </w:rPr>
                <w:t xml:space="preserve">Táto sadzba môže byť znížená na 10 % alebo 5 % v závislosti od </w:t>
              </w:r>
              <w:r w:rsidRPr="007C3E78">
                <w:rPr>
                  <w:sz w:val="22"/>
                  <w:szCs w:val="22"/>
                  <w:lang w:eastAsia="cs-CZ"/>
                </w:rPr>
                <w:lastRenderedPageBreak/>
                <w:t>závažnosti porušenia</w:t>
              </w:r>
              <w:r>
                <w:rPr>
                  <w:sz w:val="22"/>
                  <w:szCs w:val="22"/>
                  <w:lang w:eastAsia="cs-CZ"/>
                </w:rPr>
                <w:t>.</w:t>
              </w:r>
            </w:ins>
          </w:p>
        </w:tc>
      </w:tr>
      <w:tr w:rsidR="006A6F1A" w:rsidRPr="007C3E78" w14:paraId="3CEE548A" w14:textId="77777777" w:rsidTr="006A6F1A">
        <w:trPr>
          <w:ins w:id="334" w:author="Maroš Varsányi" w:date="2017-12-22T10:26:00Z"/>
        </w:trPr>
        <w:tc>
          <w:tcPr>
            <w:tcW w:w="675" w:type="dxa"/>
            <w:shd w:val="clear" w:color="auto" w:fill="auto"/>
            <w:vAlign w:val="center"/>
          </w:tcPr>
          <w:p w14:paraId="02971E89" w14:textId="77777777" w:rsidR="006A6F1A" w:rsidRPr="007C3E78" w:rsidRDefault="006A6F1A" w:rsidP="006A6F1A">
            <w:pPr>
              <w:jc w:val="center"/>
              <w:rPr>
                <w:ins w:id="335" w:author="Maroš Varsányi" w:date="2017-12-22T10:26:00Z"/>
                <w:sz w:val="22"/>
                <w:szCs w:val="22"/>
                <w:lang w:eastAsia="cs-CZ"/>
              </w:rPr>
            </w:pPr>
            <w:ins w:id="336" w:author="Maroš Varsányi" w:date="2017-12-22T10:26:00Z">
              <w:r w:rsidRPr="007C3E78">
                <w:rPr>
                  <w:sz w:val="22"/>
                  <w:szCs w:val="22"/>
                  <w:lang w:eastAsia="cs-CZ"/>
                </w:rPr>
                <w:lastRenderedPageBreak/>
                <w:t>1</w:t>
              </w:r>
              <w:r>
                <w:rPr>
                  <w:sz w:val="22"/>
                  <w:szCs w:val="22"/>
                  <w:lang w:eastAsia="cs-CZ"/>
                </w:rPr>
                <w:t>9</w:t>
              </w:r>
            </w:ins>
          </w:p>
        </w:tc>
        <w:tc>
          <w:tcPr>
            <w:tcW w:w="3720" w:type="dxa"/>
            <w:shd w:val="clear" w:color="auto" w:fill="auto"/>
          </w:tcPr>
          <w:p w14:paraId="7A7B1D45" w14:textId="77777777" w:rsidR="006A6F1A" w:rsidRPr="007C3E78" w:rsidRDefault="006A6F1A" w:rsidP="006A6F1A">
            <w:pPr>
              <w:rPr>
                <w:ins w:id="337" w:author="Maroš Varsányi" w:date="2017-12-22T10:26:00Z"/>
                <w:sz w:val="22"/>
                <w:szCs w:val="22"/>
                <w:lang w:eastAsia="cs-CZ"/>
              </w:rPr>
            </w:pPr>
            <w:ins w:id="338" w:author="Maroš Varsányi" w:date="2017-12-22T10:26:00Z">
              <w:r w:rsidRPr="007C3E78">
                <w:rPr>
                  <w:sz w:val="22"/>
                  <w:szCs w:val="22"/>
                  <w:lang w:eastAsia="cs-CZ"/>
                </w:rPr>
                <w:t>Modifikácia (zmena) ponuky počas hodnotenia ponúk</w:t>
              </w:r>
            </w:ins>
          </w:p>
        </w:tc>
        <w:tc>
          <w:tcPr>
            <w:tcW w:w="6379" w:type="dxa"/>
            <w:shd w:val="clear" w:color="auto" w:fill="auto"/>
          </w:tcPr>
          <w:p w14:paraId="601EE66A" w14:textId="77777777" w:rsidR="006A6F1A" w:rsidRPr="007C3E78" w:rsidRDefault="006A6F1A" w:rsidP="006A6F1A">
            <w:pPr>
              <w:jc w:val="both"/>
              <w:rPr>
                <w:ins w:id="339" w:author="Maroš Varsányi" w:date="2017-12-22T10:26:00Z"/>
                <w:sz w:val="22"/>
                <w:szCs w:val="22"/>
                <w:lang w:eastAsia="cs-CZ"/>
              </w:rPr>
            </w:pPr>
            <w:ins w:id="340" w:author="Maroš Varsányi" w:date="2017-12-22T10:26:00Z">
              <w:r w:rsidRPr="007C3E78">
                <w:rPr>
                  <w:sz w:val="22"/>
                  <w:szCs w:val="22"/>
                  <w:lang w:eastAsia="cs-CZ"/>
                </w:rPr>
                <w:t>Verejný obstarávateľ umožní uchádzačovi/záujemcovi modifikovať (zmeniť) jeho ponuku počas hodnotenia ponúk</w:t>
              </w:r>
            </w:ins>
          </w:p>
        </w:tc>
        <w:tc>
          <w:tcPr>
            <w:tcW w:w="3260" w:type="dxa"/>
            <w:shd w:val="clear" w:color="auto" w:fill="auto"/>
          </w:tcPr>
          <w:p w14:paraId="1C7A5524" w14:textId="77777777" w:rsidR="006A6F1A" w:rsidRPr="007C3E78" w:rsidRDefault="006A6F1A" w:rsidP="006A6F1A">
            <w:pPr>
              <w:rPr>
                <w:ins w:id="341" w:author="Maroš Varsányi" w:date="2017-12-22T10:26:00Z"/>
                <w:sz w:val="22"/>
                <w:szCs w:val="22"/>
                <w:lang w:eastAsia="cs-CZ"/>
              </w:rPr>
            </w:pPr>
            <w:ins w:id="342" w:author="Maroš Varsányi" w:date="2017-12-22T10:26:00Z">
              <w:r w:rsidRPr="007C3E78">
                <w:rPr>
                  <w:sz w:val="22"/>
                  <w:szCs w:val="22"/>
                  <w:lang w:eastAsia="cs-CZ"/>
                </w:rPr>
                <w:t>25 %</w:t>
              </w:r>
            </w:ins>
          </w:p>
          <w:p w14:paraId="1C20F762" w14:textId="77777777" w:rsidR="006A6F1A" w:rsidRPr="007C3E78" w:rsidRDefault="006A6F1A" w:rsidP="006A6F1A">
            <w:pPr>
              <w:rPr>
                <w:ins w:id="343" w:author="Maroš Varsányi" w:date="2017-12-22T10:26:00Z"/>
                <w:sz w:val="22"/>
                <w:szCs w:val="22"/>
                <w:lang w:eastAsia="cs-CZ"/>
              </w:rPr>
            </w:pPr>
          </w:p>
          <w:p w14:paraId="37BF3202" w14:textId="77777777" w:rsidR="006A6F1A" w:rsidRPr="007C3E78" w:rsidRDefault="006A6F1A" w:rsidP="006A6F1A">
            <w:pPr>
              <w:rPr>
                <w:ins w:id="344" w:author="Maroš Varsányi" w:date="2017-12-22T10:26:00Z"/>
                <w:sz w:val="22"/>
                <w:szCs w:val="22"/>
                <w:lang w:eastAsia="cs-CZ"/>
              </w:rPr>
            </w:pPr>
            <w:ins w:id="345" w:author="Maroš Varsányi" w:date="2017-12-22T10:26:00Z">
              <w:r w:rsidRPr="007C3E78">
                <w:rPr>
                  <w:sz w:val="22"/>
                  <w:szCs w:val="22"/>
                  <w:lang w:eastAsia="cs-CZ"/>
                </w:rPr>
                <w:t>Táto sadzba môže byť znížená na 10 % alebo 5 % v závislosti od závažnosti porušenia</w:t>
              </w:r>
              <w:r>
                <w:rPr>
                  <w:sz w:val="22"/>
                  <w:szCs w:val="22"/>
                  <w:lang w:eastAsia="cs-CZ"/>
                </w:rPr>
                <w:t>.</w:t>
              </w:r>
            </w:ins>
          </w:p>
        </w:tc>
      </w:tr>
      <w:tr w:rsidR="006A6F1A" w:rsidRPr="007C3E78" w14:paraId="70185539" w14:textId="77777777" w:rsidTr="006A6F1A">
        <w:trPr>
          <w:ins w:id="346" w:author="Maroš Varsányi" w:date="2017-12-22T10:26:00Z"/>
        </w:trPr>
        <w:tc>
          <w:tcPr>
            <w:tcW w:w="675" w:type="dxa"/>
            <w:shd w:val="clear" w:color="auto" w:fill="auto"/>
            <w:vAlign w:val="center"/>
          </w:tcPr>
          <w:p w14:paraId="1E2DF57F" w14:textId="77777777" w:rsidR="006A6F1A" w:rsidRPr="007C3E78" w:rsidRDefault="006A6F1A" w:rsidP="006A6F1A">
            <w:pPr>
              <w:jc w:val="center"/>
              <w:rPr>
                <w:ins w:id="347" w:author="Maroš Varsányi" w:date="2017-12-22T10:26:00Z"/>
                <w:sz w:val="22"/>
                <w:szCs w:val="22"/>
                <w:lang w:eastAsia="cs-CZ"/>
              </w:rPr>
            </w:pPr>
            <w:ins w:id="348" w:author="Maroš Varsányi" w:date="2017-12-22T10:26:00Z">
              <w:r>
                <w:rPr>
                  <w:sz w:val="22"/>
                  <w:szCs w:val="22"/>
                  <w:lang w:eastAsia="cs-CZ"/>
                </w:rPr>
                <w:t>20</w:t>
              </w:r>
            </w:ins>
          </w:p>
        </w:tc>
        <w:tc>
          <w:tcPr>
            <w:tcW w:w="3720" w:type="dxa"/>
            <w:shd w:val="clear" w:color="auto" w:fill="auto"/>
          </w:tcPr>
          <w:p w14:paraId="642FC7ED" w14:textId="77777777" w:rsidR="006A6F1A" w:rsidRPr="007C3E78" w:rsidRDefault="006A6F1A" w:rsidP="006A6F1A">
            <w:pPr>
              <w:rPr>
                <w:ins w:id="349" w:author="Maroš Varsányi" w:date="2017-12-22T10:26:00Z"/>
                <w:sz w:val="22"/>
                <w:szCs w:val="22"/>
                <w:lang w:eastAsia="cs-CZ"/>
              </w:rPr>
            </w:pPr>
            <w:ins w:id="350" w:author="Maroš Varsányi" w:date="2017-12-22T10:26:00Z">
              <w:r w:rsidRPr="007C3E78">
                <w:rPr>
                  <w:sz w:val="22"/>
                  <w:szCs w:val="22"/>
                  <w:lang w:eastAsia="cs-CZ"/>
                </w:rPr>
                <w:t>Rokovanie v priebehu súťaže</w:t>
              </w:r>
            </w:ins>
          </w:p>
        </w:tc>
        <w:tc>
          <w:tcPr>
            <w:tcW w:w="6379" w:type="dxa"/>
            <w:shd w:val="clear" w:color="auto" w:fill="auto"/>
          </w:tcPr>
          <w:p w14:paraId="1815B12E" w14:textId="77777777" w:rsidR="006A6F1A" w:rsidRPr="007C3E78" w:rsidRDefault="006A6F1A" w:rsidP="006A6F1A">
            <w:pPr>
              <w:jc w:val="both"/>
              <w:rPr>
                <w:ins w:id="351" w:author="Maroš Varsányi" w:date="2017-12-22T10:26:00Z"/>
                <w:sz w:val="22"/>
                <w:szCs w:val="22"/>
                <w:lang w:eastAsia="cs-CZ"/>
              </w:rPr>
            </w:pPr>
            <w:ins w:id="352" w:author="Maroš Varsányi" w:date="2017-12-22T10:26:00Z">
              <w:r w:rsidRPr="007C3E78">
                <w:rPr>
                  <w:sz w:val="22"/>
                  <w:szCs w:val="22"/>
                  <w:lang w:eastAsia="cs-CZ"/>
                </w:rPr>
                <w:t>V kontexte verejnej alebo užšej súťaže verejný obstarávateľ rokuje s uchádzačmi/záujemcami počas hodnotiacej fázy, čo vedie k podstatnej modifikácii (zmene) pôvodných podmienok uvedených v oznámení alebo v súťažných podkladoch.</w:t>
              </w:r>
            </w:ins>
          </w:p>
        </w:tc>
        <w:tc>
          <w:tcPr>
            <w:tcW w:w="3260" w:type="dxa"/>
            <w:shd w:val="clear" w:color="auto" w:fill="auto"/>
          </w:tcPr>
          <w:p w14:paraId="133B02A3" w14:textId="77777777" w:rsidR="006A6F1A" w:rsidRPr="007C3E78" w:rsidRDefault="006A6F1A" w:rsidP="006A6F1A">
            <w:pPr>
              <w:rPr>
                <w:ins w:id="353" w:author="Maroš Varsányi" w:date="2017-12-22T10:26:00Z"/>
                <w:sz w:val="22"/>
                <w:szCs w:val="22"/>
                <w:lang w:eastAsia="cs-CZ"/>
              </w:rPr>
            </w:pPr>
            <w:ins w:id="354" w:author="Maroš Varsányi" w:date="2017-12-22T10:26:00Z">
              <w:r w:rsidRPr="007C3E78">
                <w:rPr>
                  <w:sz w:val="22"/>
                  <w:szCs w:val="22"/>
                  <w:lang w:eastAsia="cs-CZ"/>
                </w:rPr>
                <w:t>25 %</w:t>
              </w:r>
            </w:ins>
          </w:p>
          <w:p w14:paraId="59E0E148" w14:textId="77777777" w:rsidR="006A6F1A" w:rsidRPr="007C3E78" w:rsidRDefault="006A6F1A" w:rsidP="006A6F1A">
            <w:pPr>
              <w:rPr>
                <w:ins w:id="355" w:author="Maroš Varsányi" w:date="2017-12-22T10:26:00Z"/>
                <w:sz w:val="22"/>
                <w:szCs w:val="22"/>
                <w:lang w:eastAsia="cs-CZ"/>
              </w:rPr>
            </w:pPr>
          </w:p>
          <w:p w14:paraId="232F7E98" w14:textId="77777777" w:rsidR="006A6F1A" w:rsidRPr="007C3E78" w:rsidRDefault="006A6F1A" w:rsidP="006A6F1A">
            <w:pPr>
              <w:rPr>
                <w:ins w:id="356" w:author="Maroš Varsányi" w:date="2017-12-22T10:26:00Z"/>
                <w:sz w:val="22"/>
                <w:szCs w:val="22"/>
                <w:lang w:eastAsia="cs-CZ"/>
              </w:rPr>
            </w:pPr>
            <w:ins w:id="357" w:author="Maroš Varsányi" w:date="2017-12-22T10:26:00Z">
              <w:r w:rsidRPr="007C3E78">
                <w:rPr>
                  <w:sz w:val="22"/>
                  <w:szCs w:val="22"/>
                  <w:lang w:eastAsia="cs-CZ"/>
                </w:rPr>
                <w:t>Táto sadzba môže byť znížená na 10 % alebo 5 % v závislosti od závažnosti porušenia</w:t>
              </w:r>
              <w:r>
                <w:rPr>
                  <w:sz w:val="22"/>
                  <w:szCs w:val="22"/>
                  <w:lang w:eastAsia="cs-CZ"/>
                </w:rPr>
                <w:t>.</w:t>
              </w:r>
            </w:ins>
          </w:p>
        </w:tc>
      </w:tr>
      <w:tr w:rsidR="006A6F1A" w:rsidRPr="007C3E78" w14:paraId="404C564F" w14:textId="77777777" w:rsidTr="006A6F1A">
        <w:trPr>
          <w:ins w:id="358" w:author="Maroš Varsányi" w:date="2017-12-22T10:26:00Z"/>
        </w:trPr>
        <w:tc>
          <w:tcPr>
            <w:tcW w:w="675" w:type="dxa"/>
            <w:shd w:val="clear" w:color="auto" w:fill="auto"/>
            <w:vAlign w:val="center"/>
          </w:tcPr>
          <w:p w14:paraId="708A5AE6" w14:textId="77777777" w:rsidR="006A6F1A" w:rsidRPr="007C3E78" w:rsidRDefault="006A6F1A" w:rsidP="006A6F1A">
            <w:pPr>
              <w:jc w:val="center"/>
              <w:rPr>
                <w:ins w:id="359" w:author="Maroš Varsányi" w:date="2017-12-22T10:26:00Z"/>
                <w:sz w:val="22"/>
                <w:szCs w:val="22"/>
                <w:lang w:eastAsia="cs-CZ"/>
              </w:rPr>
            </w:pPr>
            <w:ins w:id="360" w:author="Maroš Varsányi" w:date="2017-12-22T10:26:00Z">
              <w:r>
                <w:rPr>
                  <w:sz w:val="22"/>
                  <w:szCs w:val="22"/>
                  <w:lang w:eastAsia="cs-CZ"/>
                </w:rPr>
                <w:t>21</w:t>
              </w:r>
            </w:ins>
          </w:p>
        </w:tc>
        <w:tc>
          <w:tcPr>
            <w:tcW w:w="3720" w:type="dxa"/>
            <w:shd w:val="clear" w:color="auto" w:fill="auto"/>
          </w:tcPr>
          <w:p w14:paraId="06CE18AD" w14:textId="77777777" w:rsidR="006A6F1A" w:rsidRPr="007C3E78" w:rsidRDefault="006A6F1A" w:rsidP="006A6F1A">
            <w:pPr>
              <w:rPr>
                <w:ins w:id="361" w:author="Maroš Varsányi" w:date="2017-12-22T10:26:00Z"/>
                <w:sz w:val="22"/>
                <w:szCs w:val="22"/>
                <w:lang w:eastAsia="cs-CZ"/>
              </w:rPr>
            </w:pPr>
            <w:ins w:id="362" w:author="Maroš Varsányi" w:date="2017-12-22T10:26:00Z">
              <w:r w:rsidRPr="007C3E78">
                <w:rPr>
                  <w:sz w:val="22"/>
                  <w:szCs w:val="22"/>
                  <w:lang w:eastAsia="cs-CZ"/>
                </w:rPr>
                <w:t>V rámci rokovacieho konania so zverejnením nastala podstatná modifikácia (zmena) podmienok uvedených v oznámení alebo v súťažných podkladoch</w:t>
              </w:r>
              <w:r w:rsidRPr="007C3E78">
                <w:rPr>
                  <w:sz w:val="22"/>
                  <w:szCs w:val="22"/>
                  <w:vertAlign w:val="superscript"/>
                  <w:lang w:eastAsia="cs-CZ"/>
                </w:rPr>
                <w:footnoteReference w:id="17"/>
              </w:r>
            </w:ins>
          </w:p>
        </w:tc>
        <w:tc>
          <w:tcPr>
            <w:tcW w:w="6379" w:type="dxa"/>
            <w:shd w:val="clear" w:color="auto" w:fill="auto"/>
          </w:tcPr>
          <w:p w14:paraId="2B9566B6" w14:textId="77777777" w:rsidR="006A6F1A" w:rsidRPr="007C3E78" w:rsidRDefault="006A6F1A" w:rsidP="006A6F1A">
            <w:pPr>
              <w:jc w:val="both"/>
              <w:rPr>
                <w:ins w:id="373" w:author="Maroš Varsányi" w:date="2017-12-22T10:26:00Z"/>
                <w:sz w:val="22"/>
                <w:szCs w:val="22"/>
                <w:lang w:eastAsia="cs-CZ"/>
              </w:rPr>
            </w:pPr>
            <w:ins w:id="374" w:author="Maroš Varsányi" w:date="2017-12-22T10:26:00Z">
              <w:r w:rsidRPr="007C3E78">
                <w:rPr>
                  <w:sz w:val="22"/>
                  <w:szCs w:val="22"/>
                  <w:lang w:eastAsia="cs-CZ"/>
                </w:rPr>
                <w:t>V rokovacom konaní  so zverejnením pôvodné podmienky zákazky boli podstatným spôsobom zmenené, čo by bolo dôvodom na vyhlásenie novej zákazky a/alebo zmenou podmienok zákazka prestala spĺňať podmienky odôvodňujúce použitie rokovacieho konania so zverejnením</w:t>
              </w:r>
              <w:r>
                <w:rPr>
                  <w:sz w:val="22"/>
                  <w:szCs w:val="22"/>
                  <w:lang w:eastAsia="cs-CZ"/>
                </w:rPr>
                <w:t>.</w:t>
              </w:r>
            </w:ins>
          </w:p>
        </w:tc>
        <w:tc>
          <w:tcPr>
            <w:tcW w:w="3260" w:type="dxa"/>
            <w:shd w:val="clear" w:color="auto" w:fill="auto"/>
          </w:tcPr>
          <w:p w14:paraId="1D9220FF" w14:textId="77777777" w:rsidR="006A6F1A" w:rsidRPr="007C3E78" w:rsidRDefault="006A6F1A" w:rsidP="006A6F1A">
            <w:pPr>
              <w:rPr>
                <w:ins w:id="375" w:author="Maroš Varsányi" w:date="2017-12-22T10:26:00Z"/>
                <w:sz w:val="22"/>
                <w:szCs w:val="22"/>
                <w:lang w:eastAsia="cs-CZ"/>
              </w:rPr>
            </w:pPr>
            <w:ins w:id="376" w:author="Maroš Varsányi" w:date="2017-12-22T10:26:00Z">
              <w:r w:rsidRPr="007C3E78">
                <w:rPr>
                  <w:sz w:val="22"/>
                  <w:szCs w:val="22"/>
                  <w:lang w:eastAsia="cs-CZ"/>
                </w:rPr>
                <w:t>25 %</w:t>
              </w:r>
            </w:ins>
          </w:p>
          <w:p w14:paraId="0A08980E" w14:textId="77777777" w:rsidR="006A6F1A" w:rsidRPr="007C3E78" w:rsidRDefault="006A6F1A" w:rsidP="006A6F1A">
            <w:pPr>
              <w:rPr>
                <w:ins w:id="377" w:author="Maroš Varsányi" w:date="2017-12-22T10:26:00Z"/>
                <w:sz w:val="22"/>
                <w:szCs w:val="22"/>
                <w:lang w:eastAsia="cs-CZ"/>
              </w:rPr>
            </w:pPr>
          </w:p>
          <w:p w14:paraId="06BDF428" w14:textId="77777777" w:rsidR="006A6F1A" w:rsidRPr="007C3E78" w:rsidRDefault="006A6F1A" w:rsidP="006A6F1A">
            <w:pPr>
              <w:rPr>
                <w:ins w:id="378" w:author="Maroš Varsányi" w:date="2017-12-22T10:26:00Z"/>
                <w:sz w:val="22"/>
                <w:szCs w:val="22"/>
                <w:lang w:eastAsia="cs-CZ"/>
              </w:rPr>
            </w:pPr>
            <w:ins w:id="379" w:author="Maroš Varsányi" w:date="2017-12-22T10:26:00Z">
              <w:r w:rsidRPr="007C3E78">
                <w:rPr>
                  <w:sz w:val="22"/>
                  <w:szCs w:val="22"/>
                  <w:lang w:eastAsia="cs-CZ"/>
                </w:rPr>
                <w:t>Táto sadzba môže byť znížená na 10 % alebo 5 % v závislosti od závažnosti porušenia</w:t>
              </w:r>
              <w:r>
                <w:rPr>
                  <w:sz w:val="22"/>
                  <w:szCs w:val="22"/>
                  <w:lang w:eastAsia="cs-CZ"/>
                </w:rPr>
                <w:t>.</w:t>
              </w:r>
            </w:ins>
          </w:p>
        </w:tc>
      </w:tr>
      <w:tr w:rsidR="006A6F1A" w:rsidRPr="007C3E78" w14:paraId="0C26187C" w14:textId="77777777" w:rsidTr="006A6F1A">
        <w:trPr>
          <w:ins w:id="380" w:author="Maroš Varsányi" w:date="2017-12-22T10:26:00Z"/>
        </w:trPr>
        <w:tc>
          <w:tcPr>
            <w:tcW w:w="675" w:type="dxa"/>
            <w:shd w:val="clear" w:color="auto" w:fill="auto"/>
            <w:vAlign w:val="center"/>
          </w:tcPr>
          <w:p w14:paraId="4B97DBE1" w14:textId="77777777" w:rsidR="006A6F1A" w:rsidRPr="007C3E78" w:rsidRDefault="006A6F1A" w:rsidP="006A6F1A">
            <w:pPr>
              <w:jc w:val="center"/>
              <w:rPr>
                <w:ins w:id="381" w:author="Maroš Varsányi" w:date="2017-12-22T10:26:00Z"/>
                <w:sz w:val="22"/>
                <w:szCs w:val="22"/>
                <w:lang w:eastAsia="cs-CZ"/>
              </w:rPr>
            </w:pPr>
            <w:ins w:id="382" w:author="Maroš Varsányi" w:date="2017-12-22T10:26:00Z">
              <w:r w:rsidRPr="007C3E78">
                <w:rPr>
                  <w:sz w:val="22"/>
                  <w:szCs w:val="22"/>
                  <w:lang w:eastAsia="cs-CZ"/>
                </w:rPr>
                <w:lastRenderedPageBreak/>
                <w:t>2</w:t>
              </w:r>
              <w:r>
                <w:rPr>
                  <w:sz w:val="22"/>
                  <w:szCs w:val="22"/>
                  <w:lang w:eastAsia="cs-CZ"/>
                </w:rPr>
                <w:t>2</w:t>
              </w:r>
            </w:ins>
          </w:p>
        </w:tc>
        <w:tc>
          <w:tcPr>
            <w:tcW w:w="3720" w:type="dxa"/>
            <w:shd w:val="clear" w:color="auto" w:fill="auto"/>
          </w:tcPr>
          <w:p w14:paraId="1BDB3602" w14:textId="77777777" w:rsidR="006A6F1A" w:rsidRPr="007C3E78" w:rsidRDefault="006A6F1A" w:rsidP="006A6F1A">
            <w:pPr>
              <w:rPr>
                <w:ins w:id="383" w:author="Maroš Varsányi" w:date="2017-12-22T10:26:00Z"/>
                <w:sz w:val="22"/>
                <w:szCs w:val="22"/>
                <w:lang w:eastAsia="cs-CZ"/>
              </w:rPr>
            </w:pPr>
            <w:ins w:id="384" w:author="Maroš Varsányi" w:date="2017-12-22T10:26:00Z">
              <w:r w:rsidRPr="007C3E78">
                <w:rPr>
                  <w:sz w:val="22"/>
                  <w:szCs w:val="22"/>
                  <w:lang w:eastAsia="cs-CZ"/>
                </w:rPr>
                <w:t>Odmietnutie mimoriadne nízkej ponuky</w:t>
              </w:r>
            </w:ins>
          </w:p>
        </w:tc>
        <w:tc>
          <w:tcPr>
            <w:tcW w:w="6379" w:type="dxa"/>
            <w:shd w:val="clear" w:color="auto" w:fill="auto"/>
          </w:tcPr>
          <w:p w14:paraId="43B3BA73" w14:textId="77777777" w:rsidR="006A6F1A" w:rsidRPr="007C3E78" w:rsidRDefault="006A6F1A" w:rsidP="006A6F1A">
            <w:pPr>
              <w:jc w:val="both"/>
              <w:rPr>
                <w:ins w:id="385" w:author="Maroš Varsányi" w:date="2017-12-22T10:26:00Z"/>
                <w:sz w:val="22"/>
                <w:szCs w:val="22"/>
                <w:lang w:eastAsia="cs-CZ"/>
              </w:rPr>
            </w:pPr>
            <w:ins w:id="386" w:author="Maroš Varsányi" w:date="2017-12-22T10:26:00Z">
              <w:r w:rsidRPr="00CB3D48">
                <w:rPr>
                  <w:sz w:val="22"/>
                  <w:szCs w:val="22"/>
                  <w:lang w:eastAsia="cs-CZ"/>
                </w:rPr>
                <w:t xml:space="preserve">Ak sa pri určitej zákazke javí ponuka ako mimoriadne nízka </w:t>
              </w:r>
              <w:r>
                <w:rPr>
                  <w:sz w:val="22"/>
                  <w:szCs w:val="22"/>
                  <w:lang w:eastAsia="cs-CZ"/>
                </w:rPr>
                <w:t xml:space="preserve">                        </w:t>
              </w:r>
              <w:r w:rsidRPr="00CB3D48">
                <w:rPr>
                  <w:sz w:val="22"/>
                  <w:szCs w:val="22"/>
                  <w:lang w:eastAsia="cs-CZ"/>
                </w:rPr>
                <w:t>vo vzťahu k tovaru, staveb</w:t>
              </w:r>
              <w:r>
                <w:rPr>
                  <w:sz w:val="22"/>
                  <w:szCs w:val="22"/>
                  <w:lang w:eastAsia="cs-CZ"/>
                </w:rPr>
                <w:t>ným prácam alebo službe a verejný obstarávateľ</w:t>
              </w:r>
              <w:r w:rsidRPr="00CB3D48">
                <w:rPr>
                  <w:sz w:val="22"/>
                  <w:szCs w:val="22"/>
                  <w:lang w:eastAsia="cs-CZ"/>
                </w:rPr>
                <w:t xml:space="preserve"> </w:t>
              </w:r>
              <w:r>
                <w:rPr>
                  <w:sz w:val="22"/>
                  <w:szCs w:val="22"/>
                  <w:lang w:eastAsia="cs-CZ"/>
                </w:rPr>
                <w:t xml:space="preserve">pred vylúčením takejto ponuky </w:t>
              </w:r>
              <w:r w:rsidRPr="00CB3D48">
                <w:rPr>
                  <w:sz w:val="22"/>
                  <w:szCs w:val="22"/>
                  <w:lang w:eastAsia="cs-CZ"/>
                </w:rPr>
                <w:t xml:space="preserve">písomne </w:t>
              </w:r>
              <w:r>
                <w:rPr>
                  <w:sz w:val="22"/>
                  <w:szCs w:val="22"/>
                  <w:lang w:eastAsia="cs-CZ"/>
                </w:rPr>
                <w:t>ne</w:t>
              </w:r>
              <w:r w:rsidRPr="00CB3D48">
                <w:rPr>
                  <w:sz w:val="22"/>
                  <w:szCs w:val="22"/>
                  <w:lang w:eastAsia="cs-CZ"/>
                </w:rPr>
                <w:t>požiada uchádzača o vysvetlenie týkajúce sa tej časti ponuky, ktoré sú pre jej cenu podstatné</w:t>
              </w:r>
              <w:r>
                <w:rPr>
                  <w:sz w:val="22"/>
                  <w:szCs w:val="22"/>
                  <w:lang w:eastAsia="cs-CZ"/>
                </w:rPr>
                <w:t xml:space="preserve"> alebo ak verejný obstarávateľ vylúči ponuku uchádzača, ktorý na základe vysvetlenia mimoriadne nízkej ponuky dostatočne odôvodnil nízku úroveň cien alebo nákladov.</w:t>
              </w:r>
            </w:ins>
          </w:p>
        </w:tc>
        <w:tc>
          <w:tcPr>
            <w:tcW w:w="3260" w:type="dxa"/>
            <w:shd w:val="clear" w:color="auto" w:fill="auto"/>
          </w:tcPr>
          <w:p w14:paraId="6104B1CE" w14:textId="77777777" w:rsidR="006A6F1A" w:rsidRPr="007C3E78" w:rsidRDefault="006A6F1A" w:rsidP="006A6F1A">
            <w:pPr>
              <w:rPr>
                <w:ins w:id="387" w:author="Maroš Varsányi" w:date="2017-12-22T10:26:00Z"/>
                <w:sz w:val="22"/>
                <w:szCs w:val="22"/>
                <w:lang w:eastAsia="cs-CZ"/>
              </w:rPr>
            </w:pPr>
            <w:ins w:id="388" w:author="Maroš Varsányi" w:date="2017-12-22T10:26:00Z">
              <w:r w:rsidRPr="007C3E78">
                <w:rPr>
                  <w:sz w:val="22"/>
                  <w:szCs w:val="22"/>
                  <w:lang w:eastAsia="cs-CZ"/>
                </w:rPr>
                <w:t>25 %</w:t>
              </w:r>
            </w:ins>
          </w:p>
        </w:tc>
      </w:tr>
      <w:tr w:rsidR="006A6F1A" w:rsidRPr="007C3E78" w14:paraId="3C5F8CE9" w14:textId="77777777" w:rsidTr="006A6F1A">
        <w:trPr>
          <w:ins w:id="389" w:author="Maroš Varsányi" w:date="2017-12-22T10:26:00Z"/>
        </w:trPr>
        <w:tc>
          <w:tcPr>
            <w:tcW w:w="675" w:type="dxa"/>
            <w:tcBorders>
              <w:bottom w:val="single" w:sz="4" w:space="0" w:color="auto"/>
            </w:tcBorders>
            <w:shd w:val="clear" w:color="auto" w:fill="auto"/>
            <w:vAlign w:val="center"/>
          </w:tcPr>
          <w:p w14:paraId="2C860F0F" w14:textId="77777777" w:rsidR="006A6F1A" w:rsidRPr="007C3E78" w:rsidRDefault="006A6F1A" w:rsidP="006A6F1A">
            <w:pPr>
              <w:jc w:val="center"/>
              <w:rPr>
                <w:ins w:id="390" w:author="Maroš Varsányi" w:date="2017-12-22T10:26:00Z"/>
                <w:sz w:val="22"/>
                <w:szCs w:val="22"/>
                <w:lang w:eastAsia="cs-CZ"/>
              </w:rPr>
            </w:pPr>
            <w:ins w:id="391" w:author="Maroš Varsányi" w:date="2017-12-22T10:26:00Z">
              <w:r w:rsidRPr="007C3E78">
                <w:rPr>
                  <w:sz w:val="22"/>
                  <w:szCs w:val="22"/>
                  <w:lang w:eastAsia="cs-CZ"/>
                </w:rPr>
                <w:t>2</w:t>
              </w:r>
              <w:r>
                <w:rPr>
                  <w:sz w:val="22"/>
                  <w:szCs w:val="22"/>
                  <w:lang w:eastAsia="cs-CZ"/>
                </w:rPr>
                <w:t>3</w:t>
              </w:r>
            </w:ins>
          </w:p>
        </w:tc>
        <w:tc>
          <w:tcPr>
            <w:tcW w:w="3720" w:type="dxa"/>
            <w:tcBorders>
              <w:bottom w:val="single" w:sz="4" w:space="0" w:color="auto"/>
            </w:tcBorders>
            <w:shd w:val="clear" w:color="auto" w:fill="auto"/>
          </w:tcPr>
          <w:p w14:paraId="2DFC8D44" w14:textId="77777777" w:rsidR="006A6F1A" w:rsidRPr="007C3E78" w:rsidRDefault="006A6F1A" w:rsidP="006A6F1A">
            <w:pPr>
              <w:rPr>
                <w:ins w:id="392" w:author="Maroš Varsányi" w:date="2017-12-22T10:26:00Z"/>
                <w:sz w:val="22"/>
                <w:szCs w:val="22"/>
                <w:lang w:eastAsia="cs-CZ"/>
              </w:rPr>
            </w:pPr>
            <w:ins w:id="393" w:author="Maroš Varsányi" w:date="2017-12-22T10:26:00Z">
              <w:r w:rsidRPr="007C3E78">
                <w:rPr>
                  <w:sz w:val="22"/>
                  <w:szCs w:val="22"/>
                  <w:lang w:eastAsia="cs-CZ"/>
                </w:rPr>
                <w:t>Konflikt záujmov</w:t>
              </w:r>
              <w:r>
                <w:rPr>
                  <w:rStyle w:val="Odkaznapoznmkupodiarou"/>
                  <w:sz w:val="22"/>
                  <w:szCs w:val="22"/>
                  <w:lang w:eastAsia="cs-CZ"/>
                </w:rPr>
                <w:footnoteReference w:id="18"/>
              </w:r>
            </w:ins>
          </w:p>
        </w:tc>
        <w:tc>
          <w:tcPr>
            <w:tcW w:w="6379" w:type="dxa"/>
            <w:tcBorders>
              <w:bottom w:val="single" w:sz="4" w:space="0" w:color="auto"/>
            </w:tcBorders>
            <w:shd w:val="clear" w:color="auto" w:fill="auto"/>
          </w:tcPr>
          <w:p w14:paraId="4CC422DF" w14:textId="77777777" w:rsidR="006A6F1A" w:rsidRPr="007C3E78" w:rsidRDefault="006A6F1A" w:rsidP="006A6F1A">
            <w:pPr>
              <w:jc w:val="both"/>
              <w:rPr>
                <w:ins w:id="396" w:author="Maroš Varsányi" w:date="2017-12-22T10:26:00Z"/>
                <w:sz w:val="22"/>
                <w:szCs w:val="22"/>
                <w:lang w:eastAsia="cs-CZ"/>
              </w:rPr>
            </w:pPr>
            <w:ins w:id="397" w:author="Maroš Varsányi" w:date="2017-12-22T10:26:00Z">
              <w:r w:rsidRPr="007C3E78">
                <w:rPr>
                  <w:sz w:val="22"/>
                  <w:szCs w:val="22"/>
                  <w:lang w:eastAsia="cs-CZ"/>
                </w:rPr>
                <w:t>Konflikt záujmov medzi verejným obstarávateľom/prijímateľom a uchádzačom alebo záujemcom</w:t>
              </w:r>
              <w:r>
                <w:rPr>
                  <w:sz w:val="22"/>
                  <w:szCs w:val="22"/>
                  <w:lang w:eastAsia="cs-CZ"/>
                </w:rPr>
                <w:t xml:space="preserve"> </w:t>
              </w:r>
              <w:r w:rsidRPr="007C3E78">
                <w:rPr>
                  <w:sz w:val="22"/>
                  <w:szCs w:val="22"/>
                  <w:lang w:eastAsia="cs-CZ"/>
                </w:rPr>
                <w:t>preukázaný zodpovedným súdnym alebo úradným orgánom</w:t>
              </w:r>
              <w:r w:rsidRPr="007C3E78">
                <w:rPr>
                  <w:rStyle w:val="Odkaznapoznmkupodiarou"/>
                  <w:sz w:val="22"/>
                  <w:szCs w:val="22"/>
                  <w:lang w:eastAsia="cs-CZ"/>
                </w:rPr>
                <w:footnoteReference w:id="19"/>
              </w:r>
              <w:r>
                <w:rPr>
                  <w:sz w:val="22"/>
                  <w:szCs w:val="22"/>
                  <w:lang w:eastAsia="cs-CZ"/>
                </w:rPr>
                <w:t xml:space="preserve">. </w:t>
              </w:r>
            </w:ins>
          </w:p>
        </w:tc>
        <w:tc>
          <w:tcPr>
            <w:tcW w:w="3260" w:type="dxa"/>
            <w:tcBorders>
              <w:bottom w:val="single" w:sz="4" w:space="0" w:color="auto"/>
            </w:tcBorders>
            <w:shd w:val="clear" w:color="auto" w:fill="auto"/>
          </w:tcPr>
          <w:p w14:paraId="1B7AB58E" w14:textId="77777777" w:rsidR="006A6F1A" w:rsidRDefault="006A6F1A" w:rsidP="006A6F1A">
            <w:pPr>
              <w:rPr>
                <w:ins w:id="400" w:author="Maroš Varsányi" w:date="2017-12-22T10:26:00Z"/>
                <w:sz w:val="22"/>
                <w:szCs w:val="22"/>
                <w:lang w:eastAsia="cs-CZ"/>
              </w:rPr>
            </w:pPr>
            <w:ins w:id="401" w:author="Maroš Varsányi" w:date="2017-12-22T10:26:00Z">
              <w:r w:rsidRPr="007C3E78">
                <w:rPr>
                  <w:sz w:val="22"/>
                  <w:szCs w:val="22"/>
                  <w:lang w:eastAsia="cs-CZ"/>
                </w:rPr>
                <w:t>100 %</w:t>
              </w:r>
              <w:r w:rsidRPr="000302C6">
                <w:rPr>
                  <w:sz w:val="22"/>
                  <w:szCs w:val="22"/>
                  <w:lang w:eastAsia="cs-CZ"/>
                </w:rPr>
                <w:t xml:space="preserve"> </w:t>
              </w:r>
            </w:ins>
          </w:p>
          <w:p w14:paraId="4D93DBAE" w14:textId="77777777" w:rsidR="006A6F1A" w:rsidRPr="007C3E78" w:rsidRDefault="006A6F1A" w:rsidP="006A6F1A">
            <w:pPr>
              <w:rPr>
                <w:ins w:id="402" w:author="Maroš Varsányi" w:date="2017-12-22T10:26:00Z"/>
                <w:sz w:val="22"/>
                <w:szCs w:val="22"/>
                <w:lang w:eastAsia="cs-CZ"/>
              </w:rPr>
            </w:pPr>
          </w:p>
        </w:tc>
      </w:tr>
      <w:tr w:rsidR="006A6F1A" w:rsidRPr="007C3E78" w14:paraId="75F89D7A" w14:textId="77777777" w:rsidTr="006A6F1A">
        <w:trPr>
          <w:ins w:id="403" w:author="Maroš Varsányi" w:date="2017-12-22T10:26:00Z"/>
        </w:trPr>
        <w:tc>
          <w:tcPr>
            <w:tcW w:w="14034" w:type="dxa"/>
            <w:gridSpan w:val="4"/>
            <w:shd w:val="clear" w:color="auto" w:fill="BFBFBF" w:themeFill="background1" w:themeFillShade="BF"/>
            <w:vAlign w:val="center"/>
          </w:tcPr>
          <w:p w14:paraId="38AD934C" w14:textId="77777777" w:rsidR="006A6F1A" w:rsidRPr="00A91AEF" w:rsidRDefault="006A6F1A" w:rsidP="006A6F1A">
            <w:pPr>
              <w:jc w:val="center"/>
              <w:rPr>
                <w:ins w:id="404" w:author="Maroš Varsányi" w:date="2017-12-22T10:26:00Z"/>
                <w:b/>
                <w:sz w:val="22"/>
                <w:szCs w:val="22"/>
                <w:lang w:eastAsia="cs-CZ"/>
              </w:rPr>
            </w:pPr>
            <w:ins w:id="405" w:author="Maroš Varsányi" w:date="2017-12-22T10:26:00Z">
              <w:r w:rsidRPr="00A91AEF">
                <w:rPr>
                  <w:b/>
                  <w:sz w:val="22"/>
                  <w:szCs w:val="22"/>
                  <w:lang w:eastAsia="cs-CZ"/>
                </w:rPr>
                <w:t>Realizácia zákazky</w:t>
              </w:r>
            </w:ins>
          </w:p>
        </w:tc>
      </w:tr>
      <w:tr w:rsidR="006A6F1A" w:rsidRPr="007C3E78" w14:paraId="45F58E1B" w14:textId="77777777" w:rsidTr="006A6F1A">
        <w:trPr>
          <w:ins w:id="406" w:author="Maroš Varsányi" w:date="2017-12-22T10:26:00Z"/>
        </w:trPr>
        <w:tc>
          <w:tcPr>
            <w:tcW w:w="675" w:type="dxa"/>
            <w:shd w:val="clear" w:color="auto" w:fill="auto"/>
            <w:vAlign w:val="center"/>
          </w:tcPr>
          <w:p w14:paraId="5DBE4D7A" w14:textId="77777777" w:rsidR="006A6F1A" w:rsidRPr="007C3E78" w:rsidRDefault="006A6F1A" w:rsidP="006A6F1A">
            <w:pPr>
              <w:jc w:val="center"/>
              <w:rPr>
                <w:ins w:id="407" w:author="Maroš Varsányi" w:date="2017-12-22T10:26:00Z"/>
                <w:sz w:val="22"/>
                <w:szCs w:val="22"/>
                <w:lang w:eastAsia="cs-CZ"/>
              </w:rPr>
            </w:pPr>
            <w:ins w:id="408" w:author="Maroš Varsányi" w:date="2017-12-22T10:26:00Z">
              <w:r w:rsidRPr="007C3E78">
                <w:rPr>
                  <w:sz w:val="22"/>
                  <w:szCs w:val="22"/>
                  <w:lang w:eastAsia="cs-CZ"/>
                </w:rPr>
                <w:t>2</w:t>
              </w:r>
              <w:r>
                <w:rPr>
                  <w:sz w:val="22"/>
                  <w:szCs w:val="22"/>
                  <w:lang w:eastAsia="cs-CZ"/>
                </w:rPr>
                <w:t>4</w:t>
              </w:r>
            </w:ins>
          </w:p>
        </w:tc>
        <w:tc>
          <w:tcPr>
            <w:tcW w:w="3720" w:type="dxa"/>
            <w:shd w:val="clear" w:color="auto" w:fill="auto"/>
          </w:tcPr>
          <w:p w14:paraId="68AF1A68" w14:textId="77777777" w:rsidR="006A6F1A" w:rsidRPr="007C3E78" w:rsidRDefault="006A6F1A" w:rsidP="006A6F1A">
            <w:pPr>
              <w:rPr>
                <w:ins w:id="409" w:author="Maroš Varsányi" w:date="2017-12-22T10:26:00Z"/>
                <w:sz w:val="22"/>
                <w:szCs w:val="22"/>
                <w:lang w:eastAsia="cs-CZ"/>
              </w:rPr>
            </w:pPr>
            <w:ins w:id="410" w:author="Maroš Varsányi" w:date="2017-12-22T10:26:00Z">
              <w:r w:rsidRPr="007C3E78">
                <w:rPr>
                  <w:sz w:val="22"/>
                  <w:szCs w:val="22"/>
                  <w:lang w:eastAsia="cs-CZ"/>
                </w:rPr>
                <w:t>Podstatná zmena častí podmienok uzatvorenej zmluvy oproti častiam obchodných podmienok uvedených v oznámení alebo v súťažných podkladoch</w:t>
              </w:r>
              <w:r>
                <w:rPr>
                  <w:rStyle w:val="Odkaznapoznmkupodiarou"/>
                  <w:sz w:val="22"/>
                  <w:szCs w:val="22"/>
                  <w:lang w:eastAsia="cs-CZ"/>
                </w:rPr>
                <w:footnoteReference w:id="20"/>
              </w:r>
            </w:ins>
          </w:p>
        </w:tc>
        <w:tc>
          <w:tcPr>
            <w:tcW w:w="6379" w:type="dxa"/>
            <w:shd w:val="clear" w:color="auto" w:fill="auto"/>
          </w:tcPr>
          <w:p w14:paraId="209506DD" w14:textId="77777777" w:rsidR="006A6F1A" w:rsidRPr="007C3E78" w:rsidRDefault="006A6F1A" w:rsidP="006A6F1A">
            <w:pPr>
              <w:jc w:val="both"/>
              <w:rPr>
                <w:ins w:id="413" w:author="Maroš Varsányi" w:date="2017-12-22T10:26:00Z"/>
                <w:sz w:val="22"/>
                <w:szCs w:val="22"/>
                <w:lang w:eastAsia="cs-CZ"/>
              </w:rPr>
            </w:pPr>
            <w:ins w:id="414" w:author="Maroš Varsányi" w:date="2017-12-22T10:26:00Z">
              <w:r w:rsidRPr="007C3E78">
                <w:rPr>
                  <w:sz w:val="22"/>
                  <w:szCs w:val="22"/>
                  <w:lang w:eastAsia="cs-CZ"/>
                </w:rPr>
                <w:t>Po podpise zmluvy boli doplnené/zmenené podstatné náležitosti podmienok uzatvorenej zmluvy týkajúce sa povahy a rozsahu prác, lehoty na realizáciu predmetu zmluvy, platobných podmienok a špecifikácie materiálov,  alebo ceny</w:t>
              </w:r>
              <w:r>
                <w:rPr>
                  <w:sz w:val="22"/>
                  <w:szCs w:val="22"/>
                  <w:vertAlign w:val="superscript"/>
                  <w:lang w:eastAsia="cs-CZ"/>
                </w:rPr>
                <w:t>8</w:t>
              </w:r>
              <w:r w:rsidRPr="007C3E78">
                <w:rPr>
                  <w:sz w:val="22"/>
                  <w:szCs w:val="22"/>
                  <w:lang w:eastAsia="cs-CZ"/>
                </w:rPr>
                <w:t xml:space="preserve">. Je nevyhnutné vždy posúdiť od prípadu k prípadu, či sa danom prípade </w:t>
              </w:r>
              <w:r>
                <w:rPr>
                  <w:sz w:val="22"/>
                  <w:szCs w:val="22"/>
                  <w:lang w:eastAsia="cs-CZ"/>
                </w:rPr>
                <w:t>ide</w:t>
              </w:r>
              <w:r w:rsidRPr="007C3E78">
                <w:rPr>
                  <w:sz w:val="22"/>
                  <w:szCs w:val="22"/>
                  <w:lang w:eastAsia="cs-CZ"/>
                </w:rPr>
                <w:t xml:space="preserve"> o „podstatnú“ zmenu.</w:t>
              </w:r>
              <w:r w:rsidRPr="007C3E78">
                <w:rPr>
                  <w:sz w:val="22"/>
                  <w:szCs w:val="22"/>
                  <w:vertAlign w:val="superscript"/>
                  <w:lang w:eastAsia="cs-CZ"/>
                </w:rPr>
                <w:footnoteReference w:id="21"/>
              </w:r>
              <w:r>
                <w:rPr>
                  <w:sz w:val="22"/>
                  <w:szCs w:val="22"/>
                  <w:lang w:eastAsia="cs-CZ"/>
                </w:rPr>
                <w:t xml:space="preserve"> Podstatná zmena zmluvy, rámcovej dohody alebo koncesnej zmluvy je upravená v § 18 ods. 2 ZVO.</w:t>
              </w:r>
            </w:ins>
          </w:p>
          <w:p w14:paraId="10350229" w14:textId="77777777" w:rsidR="006A6F1A" w:rsidRPr="007C3E78" w:rsidRDefault="006A6F1A" w:rsidP="006A6F1A">
            <w:pPr>
              <w:jc w:val="both"/>
              <w:rPr>
                <w:ins w:id="417" w:author="Maroš Varsányi" w:date="2017-12-22T10:26:00Z"/>
                <w:sz w:val="22"/>
                <w:szCs w:val="22"/>
                <w:lang w:eastAsia="cs-CZ"/>
              </w:rPr>
            </w:pPr>
          </w:p>
          <w:p w14:paraId="5CA0A95F" w14:textId="77777777" w:rsidR="006A6F1A" w:rsidRDefault="006A6F1A" w:rsidP="006A6F1A">
            <w:pPr>
              <w:jc w:val="both"/>
              <w:rPr>
                <w:ins w:id="418" w:author="Maroš Varsányi" w:date="2017-12-22T10:26:00Z"/>
                <w:sz w:val="22"/>
                <w:szCs w:val="22"/>
                <w:lang w:eastAsia="cs-CZ"/>
              </w:rPr>
            </w:pPr>
            <w:ins w:id="419" w:author="Maroš Varsányi" w:date="2017-12-22T10:26:00Z">
              <w:r w:rsidRPr="007C3E78">
                <w:rPr>
                  <w:sz w:val="22"/>
                  <w:szCs w:val="22"/>
                  <w:lang w:eastAsia="cs-CZ"/>
                </w:rPr>
                <w:t xml:space="preserve">Verejný obstarávateľ </w:t>
              </w:r>
              <w:r>
                <w:rPr>
                  <w:sz w:val="22"/>
                  <w:szCs w:val="22"/>
                  <w:lang w:eastAsia="cs-CZ"/>
                </w:rPr>
                <w:t xml:space="preserve">vykonal podstatné zmeny pôvodnej zmluvy, rámcovej dohody alebo koncesnej zmluvy a porušil ustanovenie § 18 </w:t>
              </w:r>
              <w:r>
                <w:rPr>
                  <w:sz w:val="22"/>
                  <w:szCs w:val="22"/>
                  <w:lang w:eastAsia="cs-CZ"/>
                </w:rPr>
                <w:lastRenderedPageBreak/>
                <w:t>ZVO.</w:t>
              </w:r>
            </w:ins>
          </w:p>
          <w:p w14:paraId="1A8E907C" w14:textId="77777777" w:rsidR="006A6F1A" w:rsidRDefault="006A6F1A" w:rsidP="006A6F1A">
            <w:pPr>
              <w:jc w:val="both"/>
              <w:rPr>
                <w:ins w:id="420" w:author="Maroš Varsányi" w:date="2017-12-22T10:26:00Z"/>
                <w:sz w:val="22"/>
                <w:szCs w:val="22"/>
                <w:lang w:eastAsia="cs-CZ"/>
              </w:rPr>
            </w:pPr>
          </w:p>
          <w:p w14:paraId="6A4998E5" w14:textId="77777777" w:rsidR="006A6F1A" w:rsidRPr="007C3E78" w:rsidRDefault="006A6F1A" w:rsidP="006A6F1A">
            <w:pPr>
              <w:jc w:val="both"/>
              <w:rPr>
                <w:ins w:id="421" w:author="Maroš Varsányi" w:date="2017-12-22T10:26:00Z"/>
                <w:sz w:val="22"/>
                <w:szCs w:val="22"/>
                <w:lang w:eastAsia="cs-CZ"/>
              </w:rPr>
            </w:pPr>
            <w:ins w:id="422" w:author="Maroš Varsányi" w:date="2017-12-22T10:26:00Z">
              <w:r w:rsidRPr="00D36D4C">
                <w:rPr>
                  <w:sz w:val="22"/>
                  <w:szCs w:val="22"/>
                  <w:lang w:eastAsia="cs-CZ"/>
                </w:rPr>
                <w:t xml:space="preserve">Uzavretá zmluva, rámcová dohoda alebo koncesná zmluva </w:t>
              </w:r>
              <w:r>
                <w:rPr>
                  <w:sz w:val="22"/>
                  <w:szCs w:val="22"/>
                  <w:lang w:eastAsia="cs-CZ"/>
                </w:rPr>
                <w:t xml:space="preserve">je                   </w:t>
              </w:r>
              <w:r w:rsidRPr="00D36D4C">
                <w:rPr>
                  <w:sz w:val="22"/>
                  <w:szCs w:val="22"/>
                  <w:lang w:eastAsia="cs-CZ"/>
                </w:rPr>
                <w:t>v rozpore so súťažnými podkladmi alebo koncesnou dokumentáciou a</w:t>
              </w:r>
              <w:r>
                <w:rPr>
                  <w:sz w:val="22"/>
                  <w:szCs w:val="22"/>
                  <w:lang w:eastAsia="cs-CZ"/>
                </w:rPr>
                <w:t>lebo</w:t>
              </w:r>
              <w:r w:rsidRPr="00D36D4C">
                <w:rPr>
                  <w:sz w:val="22"/>
                  <w:szCs w:val="22"/>
                  <w:lang w:eastAsia="cs-CZ"/>
                </w:rPr>
                <w:t xml:space="preserve"> s ponukou predloženou úspešným uchádzačom alebo uchádzačmi</w:t>
              </w:r>
              <w:r>
                <w:rPr>
                  <w:sz w:val="22"/>
                  <w:szCs w:val="22"/>
                  <w:lang w:eastAsia="cs-CZ"/>
                </w:rPr>
                <w:t>.</w:t>
              </w:r>
              <w:r w:rsidRPr="00D36D4C" w:rsidDel="00A80094">
                <w:rPr>
                  <w:sz w:val="22"/>
                  <w:szCs w:val="22"/>
                  <w:lang w:eastAsia="cs-CZ"/>
                </w:rPr>
                <w:t xml:space="preserve"> </w:t>
              </w:r>
            </w:ins>
          </w:p>
        </w:tc>
        <w:tc>
          <w:tcPr>
            <w:tcW w:w="3260" w:type="dxa"/>
            <w:shd w:val="clear" w:color="auto" w:fill="auto"/>
          </w:tcPr>
          <w:p w14:paraId="247B7DB5" w14:textId="77777777" w:rsidR="006A6F1A" w:rsidRPr="007C3E78" w:rsidRDefault="006A6F1A" w:rsidP="006A6F1A">
            <w:pPr>
              <w:rPr>
                <w:ins w:id="423" w:author="Maroš Varsányi" w:date="2017-12-22T10:26:00Z"/>
                <w:sz w:val="22"/>
                <w:szCs w:val="22"/>
                <w:lang w:eastAsia="cs-CZ"/>
              </w:rPr>
            </w:pPr>
            <w:ins w:id="424" w:author="Maroš Varsányi" w:date="2017-12-22T10:26:00Z">
              <w:r w:rsidRPr="007C3E78">
                <w:rPr>
                  <w:sz w:val="22"/>
                  <w:szCs w:val="22"/>
                  <w:lang w:eastAsia="cs-CZ"/>
                </w:rPr>
                <w:lastRenderedPageBreak/>
                <w:t>25 % z ceny zmluvy</w:t>
              </w:r>
            </w:ins>
          </w:p>
          <w:p w14:paraId="30924D8A" w14:textId="77777777" w:rsidR="006A6F1A" w:rsidRPr="007C3E78" w:rsidRDefault="006A6F1A" w:rsidP="006A6F1A">
            <w:pPr>
              <w:rPr>
                <w:ins w:id="425" w:author="Maroš Varsányi" w:date="2017-12-22T10:26:00Z"/>
                <w:sz w:val="22"/>
                <w:szCs w:val="22"/>
                <w:lang w:eastAsia="cs-CZ"/>
              </w:rPr>
            </w:pPr>
          </w:p>
          <w:p w14:paraId="77B5773A" w14:textId="77777777" w:rsidR="006A6F1A" w:rsidRPr="007C3E78" w:rsidRDefault="006A6F1A" w:rsidP="006A6F1A">
            <w:pPr>
              <w:rPr>
                <w:ins w:id="426" w:author="Maroš Varsányi" w:date="2017-12-22T10:26:00Z"/>
                <w:sz w:val="22"/>
                <w:szCs w:val="22"/>
                <w:lang w:eastAsia="cs-CZ"/>
              </w:rPr>
            </w:pPr>
            <w:ins w:id="427" w:author="Maroš Varsányi" w:date="2017-12-22T10:26:00Z">
              <w:r w:rsidRPr="007C3E78">
                <w:rPr>
                  <w:sz w:val="22"/>
                  <w:szCs w:val="22"/>
                  <w:lang w:eastAsia="cs-CZ"/>
                </w:rPr>
                <w:t>plus</w:t>
              </w:r>
            </w:ins>
          </w:p>
          <w:p w14:paraId="07ABF2F2" w14:textId="77777777" w:rsidR="006A6F1A" w:rsidRPr="007C3E78" w:rsidRDefault="006A6F1A" w:rsidP="006A6F1A">
            <w:pPr>
              <w:rPr>
                <w:ins w:id="428" w:author="Maroš Varsányi" w:date="2017-12-22T10:26:00Z"/>
                <w:sz w:val="22"/>
                <w:szCs w:val="22"/>
                <w:lang w:eastAsia="cs-CZ"/>
              </w:rPr>
            </w:pPr>
          </w:p>
          <w:p w14:paraId="6A93DF97" w14:textId="77777777" w:rsidR="006A6F1A" w:rsidRPr="007C3E78" w:rsidRDefault="006A6F1A" w:rsidP="006A6F1A">
            <w:pPr>
              <w:rPr>
                <w:ins w:id="429" w:author="Maroš Varsányi" w:date="2017-12-22T10:26:00Z"/>
                <w:sz w:val="22"/>
                <w:szCs w:val="22"/>
                <w:lang w:eastAsia="cs-CZ"/>
              </w:rPr>
            </w:pPr>
            <w:ins w:id="430" w:author="Maroš Varsányi" w:date="2017-12-22T10:26:00Z">
              <w:r w:rsidRPr="007C3E78">
                <w:rPr>
                  <w:sz w:val="22"/>
                  <w:szCs w:val="22"/>
                  <w:lang w:eastAsia="cs-CZ"/>
                </w:rPr>
                <w:t>hodnota dodatočných výdavkov z plnenia zmluvy vychádzajúcich z podstatných zmien zmluvy</w:t>
              </w:r>
              <w:r>
                <w:rPr>
                  <w:sz w:val="22"/>
                  <w:szCs w:val="22"/>
                  <w:lang w:eastAsia="cs-CZ"/>
                </w:rPr>
                <w:t>.</w:t>
              </w:r>
            </w:ins>
          </w:p>
        </w:tc>
      </w:tr>
      <w:tr w:rsidR="006A6F1A" w:rsidRPr="007C3E78" w14:paraId="5FB603F8" w14:textId="77777777" w:rsidTr="006A6F1A">
        <w:trPr>
          <w:ins w:id="431" w:author="Maroš Varsányi" w:date="2017-12-22T10:26:00Z"/>
        </w:trPr>
        <w:tc>
          <w:tcPr>
            <w:tcW w:w="675" w:type="dxa"/>
            <w:shd w:val="clear" w:color="auto" w:fill="auto"/>
            <w:vAlign w:val="center"/>
          </w:tcPr>
          <w:p w14:paraId="78596B03" w14:textId="77777777" w:rsidR="006A6F1A" w:rsidRPr="007C3E78" w:rsidRDefault="006A6F1A" w:rsidP="006A6F1A">
            <w:pPr>
              <w:jc w:val="center"/>
              <w:rPr>
                <w:ins w:id="432" w:author="Maroš Varsányi" w:date="2017-12-22T10:26:00Z"/>
                <w:sz w:val="22"/>
                <w:szCs w:val="22"/>
                <w:lang w:eastAsia="cs-CZ"/>
              </w:rPr>
            </w:pPr>
            <w:ins w:id="433" w:author="Maroš Varsányi" w:date="2017-12-22T10:26:00Z">
              <w:r w:rsidRPr="007C3E78">
                <w:rPr>
                  <w:sz w:val="22"/>
                  <w:szCs w:val="22"/>
                  <w:lang w:eastAsia="cs-CZ"/>
                </w:rPr>
                <w:lastRenderedPageBreak/>
                <w:t>2</w:t>
              </w:r>
              <w:r>
                <w:rPr>
                  <w:sz w:val="22"/>
                  <w:szCs w:val="22"/>
                  <w:lang w:eastAsia="cs-CZ"/>
                </w:rPr>
                <w:t>5</w:t>
              </w:r>
            </w:ins>
          </w:p>
        </w:tc>
        <w:tc>
          <w:tcPr>
            <w:tcW w:w="3720" w:type="dxa"/>
            <w:shd w:val="clear" w:color="auto" w:fill="auto"/>
          </w:tcPr>
          <w:p w14:paraId="196B3DB1" w14:textId="77777777" w:rsidR="006A6F1A" w:rsidRPr="007C3E78" w:rsidRDefault="006A6F1A" w:rsidP="006A6F1A">
            <w:pPr>
              <w:rPr>
                <w:ins w:id="434" w:author="Maroš Varsányi" w:date="2017-12-22T10:26:00Z"/>
                <w:sz w:val="22"/>
                <w:szCs w:val="22"/>
                <w:lang w:eastAsia="cs-CZ"/>
              </w:rPr>
            </w:pPr>
            <w:ins w:id="435" w:author="Maroš Varsányi" w:date="2017-12-22T10:26:00Z">
              <w:r w:rsidRPr="007C3E78">
                <w:rPr>
                  <w:sz w:val="22"/>
                  <w:szCs w:val="22"/>
                  <w:lang w:eastAsia="cs-CZ"/>
                </w:rPr>
                <w:t>Zníženie rozsahu zákazky</w:t>
              </w:r>
            </w:ins>
          </w:p>
        </w:tc>
        <w:tc>
          <w:tcPr>
            <w:tcW w:w="6379" w:type="dxa"/>
            <w:shd w:val="clear" w:color="auto" w:fill="auto"/>
          </w:tcPr>
          <w:p w14:paraId="422A5C7C" w14:textId="77777777" w:rsidR="006A6F1A" w:rsidRPr="005C6179" w:rsidRDefault="006A6F1A" w:rsidP="006A6F1A">
            <w:pPr>
              <w:jc w:val="both"/>
              <w:rPr>
                <w:ins w:id="436" w:author="Maroš Varsányi" w:date="2017-12-22T10:26:00Z"/>
                <w:sz w:val="22"/>
                <w:szCs w:val="22"/>
                <w:lang w:eastAsia="cs-CZ"/>
              </w:rPr>
            </w:pPr>
            <w:ins w:id="437" w:author="Maroš Varsányi" w:date="2017-12-22T10:26:00Z">
              <w:r w:rsidRPr="005C6179">
                <w:rPr>
                  <w:sz w:val="22"/>
                  <w:szCs w:val="22"/>
                  <w:lang w:eastAsia="cs-CZ"/>
                </w:rPr>
                <w:t>Zákazka bola zadaná v súlade so ZVO, ale následne bol znížený rozsah zákazky, pričom zníženie rozsahu zákazky bolo podstatné.</w:t>
              </w:r>
            </w:ins>
          </w:p>
          <w:p w14:paraId="6E2AC8D3" w14:textId="77777777" w:rsidR="006A6F1A" w:rsidRPr="005C6179" w:rsidRDefault="006A6F1A" w:rsidP="006A6F1A">
            <w:pPr>
              <w:jc w:val="both"/>
              <w:rPr>
                <w:ins w:id="438" w:author="Maroš Varsányi" w:date="2017-12-22T10:26:00Z"/>
                <w:sz w:val="22"/>
                <w:szCs w:val="22"/>
                <w:lang w:eastAsia="cs-CZ"/>
              </w:rPr>
            </w:pPr>
            <w:ins w:id="439" w:author="Maroš Varsányi" w:date="2017-12-22T10:26:00Z">
              <w:r w:rsidRPr="005C6179">
                <w:rPr>
                  <w:sz w:val="22"/>
                  <w:szCs w:val="22"/>
                  <w:lang w:eastAsia="cs-CZ"/>
                </w:rPr>
                <w:t> </w:t>
              </w:r>
            </w:ins>
          </w:p>
          <w:p w14:paraId="7A67474D" w14:textId="77777777" w:rsidR="006A6F1A" w:rsidRPr="005C6179" w:rsidRDefault="006A6F1A" w:rsidP="006A6F1A">
            <w:pPr>
              <w:jc w:val="both"/>
              <w:rPr>
                <w:ins w:id="440" w:author="Maroš Varsányi" w:date="2017-12-22T10:26:00Z"/>
                <w:sz w:val="22"/>
                <w:szCs w:val="22"/>
                <w:lang w:eastAsia="cs-CZ"/>
              </w:rPr>
            </w:pPr>
            <w:ins w:id="441" w:author="Maroš Varsányi" w:date="2017-12-22T10:26:00Z">
              <w:r w:rsidRPr="005C6179">
                <w:rPr>
                  <w:sz w:val="22"/>
                  <w:szCs w:val="22"/>
                  <w:lang w:eastAsia="cs-CZ"/>
                </w:rPr>
                <w:t>Zníženie rozsahu zákazky nie je podstatné</w:t>
              </w:r>
              <w:r>
                <w:rPr>
                  <w:sz w:val="22"/>
                  <w:szCs w:val="22"/>
                  <w:lang w:eastAsia="cs-CZ"/>
                </w:rPr>
                <w:t>, ak je nižšie ako</w:t>
              </w:r>
              <w:r w:rsidRPr="005C6179">
                <w:rPr>
                  <w:sz w:val="22"/>
                  <w:szCs w:val="22"/>
                  <w:lang w:eastAsia="cs-CZ"/>
                </w:rPr>
                <w:t>:</w:t>
              </w:r>
            </w:ins>
          </w:p>
          <w:p w14:paraId="67275087" w14:textId="77777777" w:rsidR="006A6F1A" w:rsidRPr="005C6179" w:rsidRDefault="006A6F1A" w:rsidP="006A6F1A">
            <w:pPr>
              <w:pStyle w:val="Odsekzoznamu"/>
              <w:numPr>
                <w:ilvl w:val="0"/>
                <w:numId w:val="50"/>
              </w:numPr>
              <w:jc w:val="both"/>
              <w:rPr>
                <w:ins w:id="442" w:author="Maroš Varsányi" w:date="2017-12-22T10:26:00Z"/>
                <w:sz w:val="22"/>
                <w:szCs w:val="22"/>
                <w:lang w:eastAsia="cs-CZ"/>
              </w:rPr>
            </w:pPr>
            <w:ins w:id="443" w:author="Maroš Varsányi" w:date="2017-12-22T10:26:00Z">
              <w:r w:rsidRPr="005C6179">
                <w:rPr>
                  <w:sz w:val="22"/>
                  <w:szCs w:val="22"/>
                  <w:lang w:eastAsia="cs-CZ"/>
                </w:rPr>
                <w:t>10 % v prípade zákaziek na dodanie tovaru alebo poskytnutie služby a nižšie ako 15 % v prípade zákaziek na stavebné práce,</w:t>
              </w:r>
            </w:ins>
          </w:p>
          <w:p w14:paraId="6A49391C" w14:textId="77777777" w:rsidR="006A6F1A" w:rsidRPr="005C6179" w:rsidRDefault="006A6F1A" w:rsidP="006A6F1A">
            <w:pPr>
              <w:pStyle w:val="Odsekzoznamu"/>
              <w:numPr>
                <w:ilvl w:val="0"/>
                <w:numId w:val="50"/>
              </w:numPr>
              <w:jc w:val="both"/>
              <w:rPr>
                <w:ins w:id="444" w:author="Maroš Varsányi" w:date="2017-12-22T10:26:00Z"/>
                <w:sz w:val="22"/>
                <w:szCs w:val="22"/>
                <w:lang w:eastAsia="cs-CZ"/>
              </w:rPr>
            </w:pPr>
            <w:ins w:id="445" w:author="Maroš Varsányi" w:date="2017-12-22T10:26:00Z">
              <w:r w:rsidRPr="005C6179">
                <w:rPr>
                  <w:sz w:val="22"/>
                  <w:szCs w:val="22"/>
                  <w:lang w:eastAsia="cs-CZ"/>
                </w:rPr>
                <w:t xml:space="preserve">25% v prípade, ak potreba zníženia rozsahu zákazky vyplynula </w:t>
              </w:r>
              <w:r>
                <w:rPr>
                  <w:sz w:val="22"/>
                  <w:szCs w:val="22"/>
                  <w:lang w:eastAsia="cs-CZ"/>
                </w:rPr>
                <w:t xml:space="preserve">        </w:t>
              </w:r>
              <w:r w:rsidRPr="005C6179">
                <w:rPr>
                  <w:sz w:val="22"/>
                  <w:szCs w:val="22"/>
                  <w:lang w:eastAsia="cs-CZ"/>
                </w:rPr>
                <w:t>z okolností, ktoré verejný obstarávateľ nemohol pri vynaložení náležitej starostlivosti predvídať a znížením rozsahu sa nemení charakter zmluvy, rámcovej dohody alebo koncesnej zmluvy a zároveň pôvodná zmluva, rámcová dohoda alebo koncesná zmluva obsahuje jasné, presné a jednoznačné podmienky jej úpravy, vrátane úpravy ceny.</w:t>
              </w:r>
            </w:ins>
          </w:p>
          <w:p w14:paraId="1620E0DC" w14:textId="77777777" w:rsidR="006A6F1A" w:rsidRPr="005C6179" w:rsidRDefault="006A6F1A" w:rsidP="006A6F1A">
            <w:pPr>
              <w:jc w:val="both"/>
              <w:rPr>
                <w:ins w:id="446" w:author="Maroš Varsányi" w:date="2017-12-22T10:26:00Z"/>
                <w:sz w:val="22"/>
                <w:szCs w:val="22"/>
                <w:lang w:eastAsia="cs-CZ"/>
              </w:rPr>
            </w:pPr>
            <w:ins w:id="447" w:author="Maroš Varsányi" w:date="2017-12-22T10:26:00Z">
              <w:r w:rsidRPr="005C6179">
                <w:rPr>
                  <w:sz w:val="22"/>
                  <w:szCs w:val="22"/>
                  <w:lang w:eastAsia="cs-CZ"/>
                </w:rPr>
                <w:t> </w:t>
              </w:r>
            </w:ins>
          </w:p>
          <w:p w14:paraId="065F0ACD" w14:textId="77777777" w:rsidR="006A6F1A" w:rsidRPr="007C3E78" w:rsidRDefault="006A6F1A" w:rsidP="006A6F1A">
            <w:pPr>
              <w:jc w:val="both"/>
              <w:rPr>
                <w:ins w:id="448" w:author="Maroš Varsányi" w:date="2017-12-22T10:26:00Z"/>
                <w:sz w:val="22"/>
                <w:szCs w:val="22"/>
                <w:lang w:eastAsia="cs-CZ"/>
              </w:rPr>
            </w:pPr>
            <w:ins w:id="449" w:author="Maroš Varsányi" w:date="2017-12-22T10:26:00Z">
              <w:r w:rsidRPr="005C6179">
                <w:rPr>
                  <w:sz w:val="22"/>
                  <w:szCs w:val="22"/>
                  <w:lang w:eastAsia="cs-CZ"/>
                </w:rPr>
                <w:t>Zníženie rozsahu zákazky sa posudzuje vo väzbe na zmluvnú cenu.</w:t>
              </w:r>
            </w:ins>
          </w:p>
        </w:tc>
        <w:tc>
          <w:tcPr>
            <w:tcW w:w="3260" w:type="dxa"/>
            <w:shd w:val="clear" w:color="auto" w:fill="auto"/>
          </w:tcPr>
          <w:p w14:paraId="072E1AC4" w14:textId="77777777" w:rsidR="006A6F1A" w:rsidRPr="007C3E78" w:rsidRDefault="006A6F1A" w:rsidP="006A6F1A">
            <w:pPr>
              <w:rPr>
                <w:ins w:id="450" w:author="Maroš Varsányi" w:date="2017-12-22T10:26:00Z"/>
                <w:sz w:val="22"/>
                <w:szCs w:val="22"/>
                <w:lang w:eastAsia="cs-CZ"/>
              </w:rPr>
            </w:pPr>
            <w:ins w:id="451" w:author="Maroš Varsányi" w:date="2017-12-22T10:26:00Z">
              <w:r w:rsidRPr="007C3E78">
                <w:rPr>
                  <w:sz w:val="22"/>
                  <w:szCs w:val="22"/>
                  <w:lang w:eastAsia="cs-CZ"/>
                </w:rPr>
                <w:t>Hodnota zníženia rozsahu</w:t>
              </w:r>
            </w:ins>
          </w:p>
          <w:p w14:paraId="0EC57ED6" w14:textId="77777777" w:rsidR="006A6F1A" w:rsidRPr="007C3E78" w:rsidRDefault="006A6F1A" w:rsidP="006A6F1A">
            <w:pPr>
              <w:rPr>
                <w:ins w:id="452" w:author="Maroš Varsányi" w:date="2017-12-22T10:26:00Z"/>
                <w:sz w:val="22"/>
                <w:szCs w:val="22"/>
                <w:lang w:eastAsia="cs-CZ"/>
              </w:rPr>
            </w:pPr>
          </w:p>
          <w:p w14:paraId="499FA2F8" w14:textId="77777777" w:rsidR="006A6F1A" w:rsidRPr="007C3E78" w:rsidRDefault="006A6F1A" w:rsidP="006A6F1A">
            <w:pPr>
              <w:rPr>
                <w:ins w:id="453" w:author="Maroš Varsányi" w:date="2017-12-22T10:26:00Z"/>
                <w:sz w:val="22"/>
                <w:szCs w:val="22"/>
                <w:lang w:eastAsia="cs-CZ"/>
              </w:rPr>
            </w:pPr>
            <w:ins w:id="454" w:author="Maroš Varsányi" w:date="2017-12-22T10:26:00Z">
              <w:r w:rsidRPr="007C3E78">
                <w:rPr>
                  <w:sz w:val="22"/>
                  <w:szCs w:val="22"/>
                  <w:lang w:eastAsia="cs-CZ"/>
                </w:rPr>
                <w:t>Plus</w:t>
              </w:r>
            </w:ins>
          </w:p>
          <w:p w14:paraId="0C3BEC06" w14:textId="77777777" w:rsidR="006A6F1A" w:rsidRPr="007C3E78" w:rsidRDefault="006A6F1A" w:rsidP="006A6F1A">
            <w:pPr>
              <w:rPr>
                <w:ins w:id="455" w:author="Maroš Varsányi" w:date="2017-12-22T10:26:00Z"/>
                <w:sz w:val="22"/>
                <w:szCs w:val="22"/>
                <w:lang w:eastAsia="cs-CZ"/>
              </w:rPr>
            </w:pPr>
          </w:p>
          <w:p w14:paraId="71DA532E" w14:textId="77777777" w:rsidR="006A6F1A" w:rsidRPr="007C3E78" w:rsidRDefault="006A6F1A" w:rsidP="006A6F1A">
            <w:pPr>
              <w:rPr>
                <w:ins w:id="456" w:author="Maroš Varsányi" w:date="2017-12-22T10:26:00Z"/>
                <w:sz w:val="22"/>
                <w:szCs w:val="22"/>
                <w:lang w:eastAsia="cs-CZ"/>
              </w:rPr>
            </w:pPr>
            <w:ins w:id="457" w:author="Maroš Varsányi" w:date="2017-12-22T10:26:00Z">
              <w:r w:rsidRPr="007C3E78">
                <w:rPr>
                  <w:sz w:val="22"/>
                  <w:szCs w:val="22"/>
                  <w:lang w:eastAsia="cs-CZ"/>
                </w:rPr>
                <w:t>25 % z hodnoty konečného rozsahu (iba ak zníženie v rozsahu zákazky je podstatné)</w:t>
              </w:r>
              <w:r>
                <w:rPr>
                  <w:sz w:val="22"/>
                  <w:szCs w:val="22"/>
                  <w:lang w:eastAsia="cs-CZ"/>
                </w:rPr>
                <w:t>.</w:t>
              </w:r>
            </w:ins>
          </w:p>
        </w:tc>
      </w:tr>
      <w:tr w:rsidR="006A6F1A" w:rsidRPr="007C3E78" w14:paraId="688838F1" w14:textId="77777777" w:rsidTr="006A6F1A">
        <w:trPr>
          <w:ins w:id="458" w:author="Maroš Varsányi" w:date="2017-12-22T10:26:00Z"/>
        </w:trPr>
        <w:tc>
          <w:tcPr>
            <w:tcW w:w="675" w:type="dxa"/>
            <w:shd w:val="clear" w:color="auto" w:fill="auto"/>
            <w:vAlign w:val="center"/>
          </w:tcPr>
          <w:p w14:paraId="64C32F76" w14:textId="77777777" w:rsidR="006A6F1A" w:rsidRPr="007C3E78" w:rsidRDefault="006A6F1A" w:rsidP="006A6F1A">
            <w:pPr>
              <w:jc w:val="center"/>
              <w:rPr>
                <w:ins w:id="459" w:author="Maroš Varsányi" w:date="2017-12-22T10:26:00Z"/>
                <w:sz w:val="22"/>
                <w:szCs w:val="22"/>
                <w:lang w:eastAsia="cs-CZ"/>
              </w:rPr>
            </w:pPr>
            <w:ins w:id="460" w:author="Maroš Varsányi" w:date="2017-12-22T10:26:00Z">
              <w:r w:rsidRPr="007C3E78">
                <w:rPr>
                  <w:sz w:val="22"/>
                  <w:szCs w:val="22"/>
                  <w:lang w:eastAsia="cs-CZ"/>
                </w:rPr>
                <w:t>2</w:t>
              </w:r>
              <w:r>
                <w:rPr>
                  <w:sz w:val="22"/>
                  <w:szCs w:val="22"/>
                  <w:lang w:eastAsia="cs-CZ"/>
                </w:rPr>
                <w:t>6</w:t>
              </w:r>
            </w:ins>
          </w:p>
        </w:tc>
        <w:tc>
          <w:tcPr>
            <w:tcW w:w="3720" w:type="dxa"/>
            <w:shd w:val="clear" w:color="auto" w:fill="auto"/>
          </w:tcPr>
          <w:p w14:paraId="2F00B110" w14:textId="77777777" w:rsidR="006A6F1A" w:rsidRPr="007C3E78" w:rsidRDefault="006A6F1A" w:rsidP="006A6F1A">
            <w:pPr>
              <w:ind w:left="34"/>
              <w:rPr>
                <w:ins w:id="461" w:author="Maroš Varsányi" w:date="2017-12-22T10:26:00Z"/>
                <w:sz w:val="22"/>
                <w:szCs w:val="22"/>
                <w:lang w:eastAsia="cs-CZ"/>
              </w:rPr>
            </w:pPr>
            <w:ins w:id="462" w:author="Maroš Varsányi" w:date="2017-12-22T10:26:00Z">
              <w:r w:rsidRPr="007C3E78">
                <w:rPr>
                  <w:sz w:val="22"/>
                  <w:szCs w:val="22"/>
                  <w:lang w:eastAsia="cs-CZ"/>
                </w:rPr>
                <w:t>Zákazka na doplňujúce stavebné práce</w:t>
              </w:r>
              <w:r>
                <w:rPr>
                  <w:sz w:val="22"/>
                  <w:szCs w:val="22"/>
                  <w:lang w:eastAsia="cs-CZ"/>
                </w:rPr>
                <w:t>, tovary</w:t>
              </w:r>
              <w:r w:rsidRPr="007C3E78">
                <w:rPr>
                  <w:sz w:val="22"/>
                  <w:szCs w:val="22"/>
                  <w:lang w:eastAsia="cs-CZ"/>
                </w:rPr>
                <w:t xml:space="preserve"> alebo služby bola zadaná </w:t>
              </w:r>
              <w:r>
                <w:rPr>
                  <w:sz w:val="22"/>
                  <w:szCs w:val="22"/>
                  <w:lang w:eastAsia="cs-CZ"/>
                </w:rPr>
                <w:t>v rozpore s pravidlami podľa § 18 zákona o VO</w:t>
              </w:r>
              <w:r>
                <w:rPr>
                  <w:sz w:val="22"/>
                  <w:szCs w:val="22"/>
                  <w:vertAlign w:val="superscript"/>
                  <w:lang w:eastAsia="cs-CZ"/>
                </w:rPr>
                <w:t>8</w:t>
              </w:r>
            </w:ins>
          </w:p>
        </w:tc>
        <w:tc>
          <w:tcPr>
            <w:tcW w:w="6379" w:type="dxa"/>
            <w:shd w:val="clear" w:color="auto" w:fill="auto"/>
          </w:tcPr>
          <w:p w14:paraId="48957B91" w14:textId="77777777" w:rsidR="006A6F1A" w:rsidRPr="007C3E78" w:rsidRDefault="006A6F1A" w:rsidP="006A6F1A">
            <w:pPr>
              <w:jc w:val="both"/>
              <w:rPr>
                <w:ins w:id="463" w:author="Maroš Varsányi" w:date="2017-12-22T10:26:00Z"/>
                <w:sz w:val="22"/>
                <w:szCs w:val="22"/>
                <w:lang w:eastAsia="cs-CZ"/>
              </w:rPr>
            </w:pPr>
            <w:ins w:id="464" w:author="Maroš Varsányi" w:date="2017-12-22T10:26:00Z">
              <w:r w:rsidRPr="007C3E78">
                <w:rPr>
                  <w:sz w:val="22"/>
                  <w:szCs w:val="22"/>
                  <w:lang w:eastAsia="cs-CZ"/>
                </w:rPr>
                <w:t xml:space="preserve">Pôvodná zákazka bola zadaná v súlade s relevantnými ustanoveniami </w:t>
              </w:r>
              <w:r>
                <w:rPr>
                  <w:sz w:val="22"/>
                  <w:szCs w:val="22"/>
                  <w:lang w:eastAsia="cs-CZ"/>
                </w:rPr>
                <w:t>ZVO</w:t>
              </w:r>
              <w:r w:rsidRPr="007C3E78">
                <w:rPr>
                  <w:sz w:val="22"/>
                  <w:szCs w:val="22"/>
                  <w:lang w:eastAsia="cs-CZ"/>
                </w:rPr>
                <w:t xml:space="preserve">, ale </w:t>
              </w:r>
              <w:r>
                <w:rPr>
                  <w:sz w:val="22"/>
                  <w:szCs w:val="22"/>
                  <w:lang w:eastAsia="cs-CZ"/>
                </w:rPr>
                <w:t>na zmenu zmluvy, rámcovej dohody alebo koncesnej zmluvy, z dôvodu požiadavky na doplňujúce stavebné práce, tovary alebo služby, neboli splnené podmienky podľa § 18 ZVO</w:t>
              </w:r>
              <w:r w:rsidRPr="007C3E78">
                <w:rPr>
                  <w:sz w:val="22"/>
                  <w:szCs w:val="22"/>
                  <w:lang w:eastAsia="cs-CZ"/>
                </w:rPr>
                <w:t>.</w:t>
              </w:r>
            </w:ins>
          </w:p>
          <w:p w14:paraId="29B251D4" w14:textId="77777777" w:rsidR="006A6F1A" w:rsidRPr="007C3E78" w:rsidRDefault="006A6F1A" w:rsidP="006A6F1A">
            <w:pPr>
              <w:jc w:val="both"/>
              <w:rPr>
                <w:ins w:id="465" w:author="Maroš Varsányi" w:date="2017-12-22T10:26:00Z"/>
                <w:sz w:val="22"/>
                <w:szCs w:val="22"/>
                <w:lang w:eastAsia="cs-CZ"/>
              </w:rPr>
            </w:pPr>
          </w:p>
        </w:tc>
        <w:tc>
          <w:tcPr>
            <w:tcW w:w="3260" w:type="dxa"/>
            <w:shd w:val="clear" w:color="auto" w:fill="auto"/>
          </w:tcPr>
          <w:p w14:paraId="38F9F7ED" w14:textId="77777777" w:rsidR="006A6F1A" w:rsidRPr="007C3E78" w:rsidRDefault="006A6F1A" w:rsidP="006A6F1A">
            <w:pPr>
              <w:rPr>
                <w:ins w:id="466" w:author="Maroš Varsányi" w:date="2017-12-22T10:26:00Z"/>
                <w:sz w:val="22"/>
                <w:szCs w:val="22"/>
                <w:lang w:eastAsia="cs-CZ"/>
              </w:rPr>
            </w:pPr>
            <w:ins w:id="467" w:author="Maroš Varsányi" w:date="2017-12-22T10:26:00Z">
              <w:r w:rsidRPr="007C3E78">
                <w:rPr>
                  <w:sz w:val="22"/>
                  <w:szCs w:val="22"/>
                  <w:lang w:eastAsia="cs-CZ"/>
                </w:rPr>
                <w:t>100 % hodnoty dodatočnej zákazky</w:t>
              </w:r>
            </w:ins>
          </w:p>
          <w:p w14:paraId="68A904A1" w14:textId="77777777" w:rsidR="006A6F1A" w:rsidRPr="007C3E78" w:rsidRDefault="006A6F1A" w:rsidP="006A6F1A">
            <w:pPr>
              <w:rPr>
                <w:ins w:id="468" w:author="Maroš Varsányi" w:date="2017-12-22T10:26:00Z"/>
                <w:sz w:val="22"/>
                <w:szCs w:val="22"/>
                <w:lang w:eastAsia="cs-CZ"/>
              </w:rPr>
            </w:pPr>
          </w:p>
          <w:p w14:paraId="372383E8" w14:textId="77777777" w:rsidR="006A6F1A" w:rsidRPr="007C3E78" w:rsidRDefault="006A6F1A" w:rsidP="006A6F1A">
            <w:pPr>
              <w:rPr>
                <w:ins w:id="469" w:author="Maroš Varsányi" w:date="2017-12-22T10:26:00Z"/>
                <w:sz w:val="22"/>
                <w:szCs w:val="22"/>
                <w:lang w:eastAsia="cs-CZ"/>
              </w:rPr>
            </w:pPr>
            <w:ins w:id="470" w:author="Maroš Varsányi" w:date="2017-12-22T10:26:00Z">
              <w:r w:rsidRPr="007C3E78">
                <w:rPr>
                  <w:sz w:val="22"/>
                  <w:szCs w:val="22"/>
                  <w:lang w:eastAsia="cs-CZ"/>
                </w:rPr>
                <w:t xml:space="preserve">V prípade, že všetky dodatočné hodnoty </w:t>
              </w:r>
              <w:r>
                <w:rPr>
                  <w:sz w:val="22"/>
                  <w:szCs w:val="22"/>
                  <w:lang w:eastAsia="cs-CZ"/>
                </w:rPr>
                <w:t xml:space="preserve">stavebných </w:t>
              </w:r>
              <w:r w:rsidRPr="007C3E78">
                <w:rPr>
                  <w:sz w:val="22"/>
                  <w:szCs w:val="22"/>
                  <w:lang w:eastAsia="cs-CZ"/>
                </w:rPr>
                <w:t xml:space="preserve">prác/tovarov/služieb v dodatočných zákazkách nepresahujú 20 % z hodnoty pôvodnej zákazky a súčasne táto hodnota dodatočných zákaziek sama o sebe nepredstavuje hodnotu nadlimitnej zákazky, môže byť </w:t>
              </w:r>
              <w:r>
                <w:rPr>
                  <w:sz w:val="22"/>
                  <w:szCs w:val="22"/>
                  <w:lang w:eastAsia="cs-CZ"/>
                </w:rPr>
                <w:t>finančná oprava</w:t>
              </w:r>
              <w:r w:rsidRPr="007C3E78">
                <w:rPr>
                  <w:sz w:val="22"/>
                  <w:szCs w:val="22"/>
                  <w:lang w:eastAsia="cs-CZ"/>
                </w:rPr>
                <w:t xml:space="preserve"> znížená </w:t>
              </w:r>
              <w:r w:rsidRPr="007C3E78">
                <w:rPr>
                  <w:sz w:val="22"/>
                  <w:szCs w:val="22"/>
                  <w:lang w:eastAsia="cs-CZ"/>
                </w:rPr>
                <w:lastRenderedPageBreak/>
                <w:t>na  25 % z hodnoty dodatočnej/dodatočných zákaziek</w:t>
              </w:r>
              <w:r>
                <w:rPr>
                  <w:sz w:val="22"/>
                  <w:szCs w:val="22"/>
                  <w:lang w:eastAsia="cs-CZ"/>
                </w:rPr>
                <w:t>.</w:t>
              </w:r>
            </w:ins>
          </w:p>
        </w:tc>
      </w:tr>
    </w:tbl>
    <w:p w14:paraId="4CFD5156" w14:textId="77777777" w:rsidR="006A6F1A" w:rsidRPr="007C3E78" w:rsidRDefault="006A6F1A" w:rsidP="006A6F1A">
      <w:pPr>
        <w:rPr>
          <w:ins w:id="471" w:author="Maroš Varsányi" w:date="2017-12-22T10:26:00Z"/>
          <w:sz w:val="22"/>
          <w:szCs w:val="22"/>
          <w:lang w:eastAsia="cs-CZ"/>
        </w:rPr>
      </w:pPr>
    </w:p>
    <w:p w14:paraId="7E00F38B" w14:textId="77777777" w:rsidR="000E2E4D" w:rsidRPr="007C3E78" w:rsidRDefault="000E2E4D" w:rsidP="00AA1C21">
      <w:pPr>
        <w:rPr>
          <w:sz w:val="22"/>
          <w:szCs w:val="22"/>
        </w:rPr>
      </w:pPr>
    </w:p>
    <w:sectPr w:rsidR="000E2E4D" w:rsidRPr="007C3E78" w:rsidSect="009837BD">
      <w:headerReference w:type="first" r:id="rId16"/>
      <w:pgSz w:w="16838" w:h="11906" w:orient="landscape"/>
      <w:pgMar w:top="1417" w:right="1417" w:bottom="1417" w:left="1417" w:header="284"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C361FA" w14:textId="77777777" w:rsidR="00BD3711" w:rsidRDefault="00BD3711" w:rsidP="00B948E0">
      <w:r>
        <w:separator/>
      </w:r>
    </w:p>
  </w:endnote>
  <w:endnote w:type="continuationSeparator" w:id="0">
    <w:p w14:paraId="45E9E2B9" w14:textId="77777777" w:rsidR="00BD3711" w:rsidRDefault="00BD3711" w:rsidP="00B948E0">
      <w:r>
        <w:continuationSeparator/>
      </w:r>
    </w:p>
  </w:endnote>
  <w:endnote w:type="continuationNotice" w:id="1">
    <w:p w14:paraId="2C45C09A" w14:textId="77777777" w:rsidR="00BD3711" w:rsidRDefault="00BD37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81DD86" w14:textId="77777777" w:rsidR="00BB417B" w:rsidRPr="00CF60E2" w:rsidRDefault="00BB417B" w:rsidP="00CF60E2">
    <w:pPr>
      <w:tabs>
        <w:tab w:val="center" w:pos="4536"/>
        <w:tab w:val="right" w:pos="9072"/>
      </w:tabs>
      <w:jc w:val="right"/>
    </w:pPr>
    <w:r w:rsidRPr="00CF60E2">
      <w:t xml:space="preserve"> </w:t>
    </w:r>
  </w:p>
  <w:customXmlInsRangeStart w:id="18" w:author="Maroš Varsányi" w:date="2017-12-22T10:26:00Z"/>
  <w:sdt>
    <w:sdtPr>
      <w:rPr>
        <w:sz w:val="22"/>
      </w:rPr>
      <w:id w:val="699511608"/>
      <w:docPartObj>
        <w:docPartGallery w:val="Page Numbers (Bottom of Page)"/>
        <w:docPartUnique/>
      </w:docPartObj>
    </w:sdtPr>
    <w:sdtEndPr/>
    <w:sdtContent>
      <w:customXmlInsRangeEnd w:id="18"/>
      <w:customXmlInsRangeStart w:id="19" w:author="Maroš Varsányi" w:date="2017-12-22T10:26:00Z"/>
      <w:sdt>
        <w:sdtPr>
          <w:rPr>
            <w:sz w:val="22"/>
          </w:rPr>
          <w:id w:val="-1070419769"/>
          <w:docPartObj>
            <w:docPartGallery w:val="Page Numbers (Top of Page)"/>
            <w:docPartUnique/>
          </w:docPartObj>
        </w:sdtPr>
        <w:sdtEndPr/>
        <w:sdtContent>
          <w:customXmlInsRangeEnd w:id="19"/>
          <w:customXmlDelRangeStart w:id="20" w:author="Maroš Varsányi" w:date="2017-12-22T10:26:00Z"/>
          <w:sdt>
            <w:sdtPr>
              <w:rPr>
                <w:sz w:val="22"/>
              </w:rPr>
              <w:id w:val="1717158569"/>
              <w:docPartObj>
                <w:docPartGallery w:val="Page Numbers (Bottom of Page)"/>
                <w:docPartUnique/>
              </w:docPartObj>
            </w:sdtPr>
            <w:sdtEndPr/>
            <w:sdtContent>
              <w:customXmlDelRangeEnd w:id="20"/>
              <w:p w14:paraId="718762F4" w14:textId="77777777" w:rsidR="00000000" w:rsidRDefault="00BD3711" w:rsidP="00B6178B">
                <w:pPr>
                  <w:pStyle w:val="Pta"/>
                  <w:jc w:val="right"/>
                  <w:rPr>
                    <w:del w:id="21" w:author="Maroš Varsányi" w:date="2017-12-22T10:26:00Z"/>
                    <w:sz w:val="22"/>
                  </w:rPr>
                </w:pPr>
              </w:p>
              <w:customXmlDelRangeStart w:id="22" w:author="Maroš Varsányi" w:date="2017-12-22T10:26:00Z"/>
              <w:sdt>
                <w:sdtPr>
                  <w:rPr>
                    <w:sz w:val="22"/>
                  </w:rPr>
                  <w:id w:val="1173683108"/>
                  <w:docPartObj>
                    <w:docPartGallery w:val="Page Numbers (Top of Page)"/>
                    <w:docPartUnique/>
                  </w:docPartObj>
                </w:sdtPr>
                <w:sdtEndPr/>
                <w:sdtContent>
                  <w:customXmlDelRangeEnd w:id="22"/>
                  <w:p w14:paraId="19271E3D" w14:textId="45BE4BF7" w:rsidR="00BB417B" w:rsidRPr="008E698E" w:rsidRDefault="00BB417B" w:rsidP="00B6178B">
                    <w:pPr>
                      <w:pStyle w:val="Pta"/>
                      <w:jc w:val="right"/>
                      <w:rPr>
                        <w:sz w:val="22"/>
                      </w:rPr>
                    </w:pPr>
                    <w:r w:rsidRPr="008E698E">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5C7E7C">
                      <w:rPr>
                        <w:b/>
                        <w:bCs/>
                        <w:noProof/>
                        <w:sz w:val="22"/>
                      </w:rPr>
                      <w:t>2</w:t>
                    </w:r>
                    <w:r w:rsidRPr="008E698E">
                      <w:rPr>
                        <w:b/>
                        <w:bCs/>
                        <w:sz w:val="22"/>
                      </w:rPr>
                      <w:fldChar w:fldCharType="end"/>
                    </w:r>
                    <w:r w:rsidRPr="008E698E">
                      <w:rPr>
                        <w:sz w:val="22"/>
                      </w:rPr>
                      <w:t xml:space="preserve"> z </w:t>
                    </w:r>
                    <w:r w:rsidRPr="008E698E">
                      <w:rPr>
                        <w:b/>
                        <w:bCs/>
                        <w:sz w:val="22"/>
                      </w:rPr>
                      <w:fldChar w:fldCharType="begin"/>
                    </w:r>
                    <w:r w:rsidRPr="008E698E">
                      <w:rPr>
                        <w:b/>
                        <w:bCs/>
                        <w:sz w:val="22"/>
                      </w:rPr>
                      <w:instrText>NUMPAGES</w:instrText>
                    </w:r>
                    <w:r w:rsidRPr="008E698E">
                      <w:rPr>
                        <w:b/>
                        <w:bCs/>
                        <w:sz w:val="22"/>
                      </w:rPr>
                      <w:fldChar w:fldCharType="separate"/>
                    </w:r>
                    <w:r w:rsidR="005C7E7C">
                      <w:rPr>
                        <w:b/>
                        <w:bCs/>
                        <w:noProof/>
                        <w:sz w:val="22"/>
                      </w:rPr>
                      <w:t>19</w:t>
                    </w:r>
                    <w:r w:rsidRPr="008E698E">
                      <w:rPr>
                        <w:b/>
                        <w:bCs/>
                        <w:sz w:val="22"/>
                      </w:rPr>
                      <w:fldChar w:fldCharType="end"/>
                    </w:r>
                  </w:p>
                  <w:customXmlDelRangeStart w:id="23" w:author="Maroš Varsányi" w:date="2017-12-22T10:26:00Z"/>
                </w:sdtContent>
              </w:sdt>
              <w:customXmlDelRangeEnd w:id="23"/>
              <w:customXmlDelRangeStart w:id="24" w:author="Maroš Varsányi" w:date="2017-12-22T10:26:00Z"/>
            </w:sdtContent>
          </w:sdt>
          <w:customXmlDelRangeEnd w:id="24"/>
          <w:customXmlInsRangeStart w:id="25" w:author="Maroš Varsányi" w:date="2017-12-22T10:26:00Z"/>
        </w:sdtContent>
      </w:sdt>
      <w:customXmlInsRangeEnd w:id="25"/>
      <w:customXmlInsRangeStart w:id="26" w:author="Maroš Varsányi" w:date="2017-12-22T10:26:00Z"/>
    </w:sdtContent>
  </w:sdt>
  <w:customXmlInsRangeEnd w:id="26"/>
  <w:p w14:paraId="0CBFD7B7" w14:textId="77777777" w:rsidR="00BB417B" w:rsidRDefault="00BB417B" w:rsidP="00B6178B">
    <w:pPr>
      <w:pStyle w:val="Pta"/>
    </w:pPr>
  </w:p>
  <w:p w14:paraId="4581DD88" w14:textId="77777777" w:rsidR="00BB417B" w:rsidRDefault="00BB417B">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rPr>
      <w:id w:val="334577207"/>
      <w:docPartObj>
        <w:docPartGallery w:val="Page Numbers (Bottom of Page)"/>
        <w:docPartUnique/>
      </w:docPartObj>
    </w:sdtPr>
    <w:sdtEndPr/>
    <w:sdtContent>
      <w:sdt>
        <w:sdtPr>
          <w:rPr>
            <w:sz w:val="22"/>
          </w:rPr>
          <w:id w:val="606386134"/>
          <w:docPartObj>
            <w:docPartGallery w:val="Page Numbers (Top of Page)"/>
            <w:docPartUnique/>
          </w:docPartObj>
        </w:sdtPr>
        <w:sdtEndPr/>
        <w:sdtContent>
          <w:p w14:paraId="5897962D" w14:textId="3207E155" w:rsidR="00BB417B" w:rsidRPr="008E698E" w:rsidRDefault="00BB417B">
            <w:pPr>
              <w:pStyle w:val="Pta"/>
              <w:jc w:val="right"/>
              <w:rPr>
                <w:sz w:val="22"/>
              </w:rPr>
            </w:pPr>
            <w:r w:rsidRPr="008E698E">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5C7E7C">
              <w:rPr>
                <w:b/>
                <w:bCs/>
                <w:noProof/>
                <w:sz w:val="22"/>
              </w:rPr>
              <w:t>1</w:t>
            </w:r>
            <w:r w:rsidRPr="008E698E">
              <w:rPr>
                <w:b/>
                <w:bCs/>
                <w:sz w:val="22"/>
              </w:rPr>
              <w:fldChar w:fldCharType="end"/>
            </w:r>
            <w:r w:rsidRPr="008E698E">
              <w:rPr>
                <w:sz w:val="22"/>
              </w:rPr>
              <w:t xml:space="preserve"> z </w:t>
            </w:r>
            <w:r>
              <w:rPr>
                <w:b/>
                <w:bCs/>
                <w:sz w:val="22"/>
              </w:rPr>
              <w:t>9</w:t>
            </w:r>
          </w:p>
        </w:sdtContent>
      </w:sdt>
    </w:sdtContent>
  </w:sdt>
  <w:p w14:paraId="4581DD8B" w14:textId="77777777" w:rsidR="00BB417B" w:rsidRDefault="00BB417B">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9484C4" w14:textId="77777777" w:rsidR="00BD3711" w:rsidRDefault="00BD3711" w:rsidP="00B948E0">
      <w:r>
        <w:separator/>
      </w:r>
    </w:p>
  </w:footnote>
  <w:footnote w:type="continuationSeparator" w:id="0">
    <w:p w14:paraId="017D130E" w14:textId="77777777" w:rsidR="00BD3711" w:rsidRDefault="00BD3711" w:rsidP="00B948E0">
      <w:r>
        <w:continuationSeparator/>
      </w:r>
    </w:p>
  </w:footnote>
  <w:footnote w:type="continuationNotice" w:id="1">
    <w:p w14:paraId="53417340" w14:textId="77777777" w:rsidR="00BD3711" w:rsidRDefault="00BD3711"/>
  </w:footnote>
  <w:footnote w:id="2">
    <w:p w14:paraId="4581DD8C" w14:textId="77777777" w:rsidR="00BB417B" w:rsidRDefault="00BB417B" w:rsidP="008F1CFB">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v zmysle </w:t>
      </w:r>
      <w:r>
        <w:rPr>
          <w:sz w:val="18"/>
          <w:szCs w:val="18"/>
        </w:rPr>
        <w:t xml:space="preserve">§ 8 </w:t>
      </w:r>
      <w:r w:rsidRPr="006B181B">
        <w:rPr>
          <w:sz w:val="18"/>
          <w:szCs w:val="18"/>
        </w:rPr>
        <w:t xml:space="preserve">zákona o VO </w:t>
      </w:r>
      <w:r>
        <w:rPr>
          <w:sz w:val="18"/>
          <w:szCs w:val="18"/>
        </w:rPr>
        <w:t>a osobu v zmysle § 7 zákona o VO</w:t>
      </w:r>
    </w:p>
  </w:footnote>
  <w:footnote w:id="3">
    <w:p w14:paraId="4581DD8D" w14:textId="77777777" w:rsidR="00BB417B" w:rsidRPr="0071245E" w:rsidRDefault="00BB417B" w:rsidP="008F1CFB">
      <w:pPr>
        <w:pStyle w:val="Textpoznmkypodiarou"/>
      </w:pPr>
      <w:r w:rsidRPr="0071245E">
        <w:rPr>
          <w:rStyle w:val="Odkaznapoznmkupodiarou"/>
        </w:rPr>
        <w:footnoteRef/>
      </w:r>
      <w:r w:rsidRPr="0071245E">
        <w:t xml:space="preserve"> Lehoty sú stanovené pre užšiu súťaž a rokovacie konanie so zverejnením.</w:t>
      </w:r>
    </w:p>
  </w:footnote>
  <w:footnote w:id="4">
    <w:p w14:paraId="4581DD8E" w14:textId="77777777" w:rsidR="00BB417B" w:rsidRPr="0071245E" w:rsidRDefault="00BB417B" w:rsidP="008F1CFB">
      <w:pPr>
        <w:pStyle w:val="Textpoznmkypodiarou"/>
      </w:pPr>
      <w:r w:rsidRPr="0071245E">
        <w:rPr>
          <w:rStyle w:val="Odkaznapoznmkupodiarou"/>
        </w:rPr>
        <w:footnoteRef/>
      </w:r>
      <w:r w:rsidRPr="0071245E">
        <w:t xml:space="preserve"> Lehoty sú stanovené pre užšiu súťaž a rokovacie konanie so zverejnením.</w:t>
      </w:r>
    </w:p>
  </w:footnote>
  <w:footnote w:id="5">
    <w:p w14:paraId="4581DD8F" w14:textId="77777777" w:rsidR="00BB417B" w:rsidRDefault="00BB417B" w:rsidP="008F1CFB">
      <w:pPr>
        <w:pStyle w:val="Textpoznmkypodiarou"/>
      </w:pPr>
      <w:r>
        <w:rPr>
          <w:rStyle w:val="Odkaznapoznmkupodiarou"/>
        </w:rPr>
        <w:footnoteRef/>
      </w:r>
      <w:r>
        <w:t xml:space="preserve"> </w:t>
      </w:r>
      <w:r w:rsidRPr="002F2072">
        <w:t>Vec C-340/02 (Európska komisia/ Francúzsko) a vec C-299/08 (Európska komisia / Francúzsko)</w:t>
      </w:r>
    </w:p>
  </w:footnote>
  <w:footnote w:id="6">
    <w:p w14:paraId="4581DD90" w14:textId="77777777" w:rsidR="00BB417B" w:rsidRPr="00A2221A" w:rsidRDefault="00BB417B" w:rsidP="008F1CFB">
      <w:pPr>
        <w:pStyle w:val="Textpoznmkypodiarou"/>
      </w:pPr>
      <w:r w:rsidRPr="00A2221A">
        <w:rPr>
          <w:rStyle w:val="Odkaznapoznmkupodiarou"/>
        </w:rPr>
        <w:footnoteRef/>
      </w:r>
      <w:r w:rsidRPr="00A2221A">
        <w:t xml:space="preserve"> Limitovaný stupeň flexibility môže byť aplikovateľný</w:t>
      </w:r>
      <w:r>
        <w:t>/aplikovaný</w:t>
      </w:r>
      <w:r w:rsidRPr="00A2221A">
        <w:t xml:space="preserve"> na zmeny v zákazke aj po jej zadaní i keď takáto možnosť rovnako ako podrobné pravidlá pre jej implementáciu nie sú stanovené jasným a presným spôsobom v oznámení alebo v súťažných podkladoch (C-496/99, bod 118). Keď takáto možnosť nie je predpokladaná (nie je uvedená v súťažných podkladoch), zmena zákazky je prípustná ak zmeny sú nepodstatného charakteru. Zmena je považovaná za podstatnú ak:</w:t>
      </w:r>
    </w:p>
    <w:p w14:paraId="4581DD91" w14:textId="77777777" w:rsidR="00BB417B" w:rsidRPr="00A2221A" w:rsidRDefault="00BB417B" w:rsidP="008F1CFB">
      <w:pPr>
        <w:pStyle w:val="Textpoznmkypodiarou"/>
        <w:numPr>
          <w:ilvl w:val="0"/>
          <w:numId w:val="30"/>
        </w:numPr>
        <w:jc w:val="both"/>
      </w:pPr>
      <w:r>
        <w:t>Verejný obstarávateľ</w:t>
      </w:r>
      <w:r w:rsidRPr="00A2221A">
        <w:t xml:space="preserve"> zmení podmienky tak, že ak by boli súčasťou pôvodnej zákazky, tak by sa zúčastnili zákazky iní záujemcovia ako tí ktorí boli v pôvodnej zákazke;</w:t>
      </w:r>
    </w:p>
    <w:p w14:paraId="4581DD92" w14:textId="77777777" w:rsidR="00BB417B" w:rsidRPr="00A2221A" w:rsidRDefault="00BB417B" w:rsidP="008F1CFB">
      <w:pPr>
        <w:pStyle w:val="Textpoznmkypodiarou"/>
        <w:numPr>
          <w:ilvl w:val="0"/>
          <w:numId w:val="30"/>
        </w:numPr>
        <w:jc w:val="both"/>
      </w:pPr>
      <w:r w:rsidRPr="00A2221A">
        <w:t>zmeny umožňuje zadanie zákazky záujemcovi inému ako by bol pôvodne akceptovaný;</w:t>
      </w:r>
    </w:p>
    <w:p w14:paraId="4581DD93" w14:textId="77777777" w:rsidR="00BB417B" w:rsidRPr="00A2221A" w:rsidRDefault="00BB417B" w:rsidP="008F1CFB">
      <w:pPr>
        <w:pStyle w:val="Textpoznmkypodiarou"/>
        <w:numPr>
          <w:ilvl w:val="0"/>
          <w:numId w:val="30"/>
        </w:numPr>
        <w:jc w:val="both"/>
      </w:pPr>
      <w:r>
        <w:t>verejný obstarávateľ</w:t>
      </w:r>
      <w:r w:rsidRPr="00A2221A">
        <w:t xml:space="preserve"> rozšíri rozsah zákazky obsahujúci tovary/služby/práce, ktoré pôvodne zákazka neobsahovala;</w:t>
      </w:r>
    </w:p>
    <w:p w14:paraId="4581DD94" w14:textId="77777777" w:rsidR="00BB417B" w:rsidRDefault="00BB417B" w:rsidP="008F1CFB">
      <w:pPr>
        <w:pStyle w:val="Textpoznmkypodiarou"/>
        <w:numPr>
          <w:ilvl w:val="0"/>
          <w:numId w:val="30"/>
        </w:numPr>
        <w:jc w:val="both"/>
      </w:pPr>
      <w:r w:rsidRPr="00A2221A">
        <w:t>modifikácia zmení ekonomickú rovnováhu v prospech víťaza spôsobom, ktorú pôvodná zákazky neumožňovala.</w:t>
      </w:r>
    </w:p>
  </w:footnote>
  <w:footnote w:id="7">
    <w:p w14:paraId="4581DD95" w14:textId="77777777" w:rsidR="00BB417B" w:rsidRPr="002049FC" w:rsidRDefault="00BB417B" w:rsidP="008F1CFB">
      <w:pPr>
        <w:pStyle w:val="Textpoznmkypodiarou"/>
        <w:rPr>
          <w:i/>
        </w:rPr>
      </w:pPr>
      <w:r>
        <w:rPr>
          <w:rStyle w:val="Odkaznapoznmkupodiarou"/>
        </w:rPr>
        <w:footnoteRef/>
      </w:r>
      <w:r>
        <w:t xml:space="preserve"> Úradný orgán </w:t>
      </w:r>
      <w:r w:rsidRPr="002049FC">
        <w:rPr>
          <w:i/>
        </w:rPr>
        <w:t>–</w:t>
      </w:r>
      <w:r>
        <w:rPr>
          <w:i/>
        </w:rPr>
        <w:t xml:space="preserve"> Úrad pre verejné obstarávanie na základe vykonania kontroly verejného obstarávania, alebo RO (bližšie podrobnosti viď. Metodický pokyn CKO ku konfliktu záujmov)</w:t>
      </w:r>
    </w:p>
  </w:footnote>
  <w:footnote w:id="8">
    <w:p w14:paraId="4581DD96" w14:textId="589DA4E8" w:rsidR="00BB417B" w:rsidRDefault="00BB417B" w:rsidP="008F1CFB">
      <w:pPr>
        <w:pStyle w:val="Textpoznmkypodiarou"/>
      </w:pPr>
      <w:r>
        <w:rPr>
          <w:rStyle w:val="Odkaznapoznmkupodiarou"/>
        </w:rPr>
        <w:footnoteRef/>
      </w:r>
      <w:r>
        <w:t xml:space="preserve"> </w:t>
      </w:r>
      <w:r w:rsidRPr="008509B6">
        <w:t>Vec C-496/99 P, CAS Succhi di Frutta SpA, [2004] ECR I- 3801 odst. 116 a 118, Vec C-340/02, Európska komisia v. Fra</w:t>
      </w:r>
      <w:r>
        <w:t>n</w:t>
      </w:r>
      <w:r w:rsidRPr="008509B6">
        <w:t>cúzsko [2004] ECR I- 9845, Vec C-91/08, Wall AG, [2010] ECR I- 2815</w:t>
      </w:r>
    </w:p>
  </w:footnote>
  <w:footnote w:id="9">
    <w:p w14:paraId="4581DD97" w14:textId="77777777" w:rsidR="00BB417B" w:rsidRDefault="00BB417B" w:rsidP="008F1CFB">
      <w:pPr>
        <w:pStyle w:val="Textpoznmkypodiarou"/>
      </w:pPr>
      <w:r w:rsidRPr="00A2221A">
        <w:rPr>
          <w:rStyle w:val="Odkaznapoznmkupodiarou"/>
        </w:rPr>
        <w:footnoteRef/>
      </w:r>
      <w:r w:rsidRPr="00A2221A">
        <w:t xml:space="preserve"> Viď poznámku </w:t>
      </w:r>
      <w:r>
        <w:t>pod čiarou č. 8</w:t>
      </w:r>
    </w:p>
  </w:footnote>
  <w:footnote w:id="10">
    <w:p w14:paraId="4581DD98" w14:textId="77777777" w:rsidR="00BB417B" w:rsidRPr="00A2221A" w:rsidRDefault="00BB417B" w:rsidP="008F1CFB">
      <w:pPr>
        <w:pStyle w:val="Textpoznmkypodiarou"/>
      </w:pPr>
      <w:r w:rsidRPr="00A2221A">
        <w:rPr>
          <w:rStyle w:val="Odkaznapoznmkupodiarou"/>
        </w:rPr>
        <w:footnoteRef/>
      </w:r>
      <w:r w:rsidRPr="00A2221A">
        <w:t xml:space="preserve"> Koncept „nepredvídaných okolností“ by mal byť interpretovaný spôsobom, </w:t>
      </w:r>
      <w:r w:rsidRPr="00473ADB">
        <w:t>že o nepredvídateľné okolnosti ide v tých prípadoch, ktoré verejný obstarávateľ ani pri vynaložení odbornej starostlivosti nemohol predvídať</w:t>
      </w:r>
      <w:r w:rsidRPr="00A2221A">
        <w:t>. Zákazky na dodatočné práce/služby/tovary spôsobené nedostatočnou prípravou projektu/súťaže nemôžu byť pokladané za „nepredvídanú okolnosť“ (T-540/10 a T-235/11).</w:t>
      </w:r>
      <w:r>
        <w:t xml:space="preserve"> </w:t>
      </w:r>
      <w:r w:rsidRPr="00A2221A">
        <w:t xml:space="preserve">Tieto dodatočné práce/služby nemôžu byť kompenzované hodnotou zrušených prác/služieb. Hodnota zrušených prác/služieb nemá vplyv na výpočet </w:t>
      </w:r>
      <w:r>
        <w:t>2</w:t>
      </w:r>
      <w:r w:rsidRPr="00A2221A">
        <w:t>0 % limitu.</w:t>
      </w:r>
    </w:p>
  </w:footnote>
  <w:footnote w:id="11">
    <w:p w14:paraId="4581DD99" w14:textId="77777777" w:rsidR="00BB417B" w:rsidRDefault="00BB417B" w:rsidP="008F1CFB">
      <w:pPr>
        <w:pStyle w:val="Textpoznmkypodiarou"/>
      </w:pPr>
      <w:r>
        <w:rPr>
          <w:rStyle w:val="Odkaznapoznmkupodiarou"/>
        </w:rPr>
        <w:footnoteRef/>
      </w:r>
      <w:r>
        <w:t xml:space="preserve"> </w:t>
      </w:r>
      <w:r w:rsidRPr="006C11AC">
        <w:rPr>
          <w:sz w:val="18"/>
          <w:szCs w:val="18"/>
        </w:rPr>
        <w:t>Uplatňuje sa pri VO ktoré bolo preukázateľne začaté po 30.6.2013 v zmysle novely zákona o VO  č. 95/2013</w:t>
      </w:r>
      <w:r>
        <w:rPr>
          <w:sz w:val="18"/>
          <w:szCs w:val="18"/>
        </w:rPr>
        <w:t xml:space="preserve"> Z.z.</w:t>
      </w:r>
    </w:p>
  </w:footnote>
  <w:footnote w:id="12">
    <w:p w14:paraId="4581DD9A" w14:textId="77777777" w:rsidR="00BB417B" w:rsidRDefault="00BB417B">
      <w:pPr>
        <w:pStyle w:val="Textpoznmkypodiarou"/>
      </w:pPr>
      <w:r>
        <w:rPr>
          <w:rStyle w:val="Odkaznapoznmkupodiarou"/>
        </w:rPr>
        <w:footnoteRef/>
      </w:r>
      <w:r>
        <w:t xml:space="preserve"> Povinnosť zadávania podlimitných zákaziek bežne dostupných na trhu prostredníctvom elektronického trhoviska platí od momentu definovanom v § 155m ods. 13 zákona o VO.</w:t>
      </w:r>
    </w:p>
  </w:footnote>
  <w:footnote w:id="13">
    <w:p w14:paraId="2D263DA4" w14:textId="77777777" w:rsidR="00BB417B" w:rsidRDefault="00BB417B" w:rsidP="006A6F1A">
      <w:pPr>
        <w:pStyle w:val="Textpoznmkypodiarou"/>
        <w:rPr>
          <w:ins w:id="53" w:author="Maroš Varsányi" w:date="2017-12-22T10:26:00Z"/>
        </w:rPr>
      </w:pPr>
      <w:ins w:id="54" w:author="Maroš Varsányi" w:date="2017-12-22T10:26:00Z">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v zmysle </w:t>
        </w:r>
        <w:r>
          <w:rPr>
            <w:sz w:val="18"/>
            <w:szCs w:val="18"/>
          </w:rPr>
          <w:t>§ 9 Z</w:t>
        </w:r>
        <w:r w:rsidRPr="006B181B">
          <w:rPr>
            <w:sz w:val="18"/>
            <w:szCs w:val="18"/>
          </w:rPr>
          <w:t xml:space="preserve">VO </w:t>
        </w:r>
        <w:r>
          <w:rPr>
            <w:sz w:val="18"/>
            <w:szCs w:val="18"/>
          </w:rPr>
          <w:t>a osobu v zmysle § 8 ZVO</w:t>
        </w:r>
      </w:ins>
    </w:p>
  </w:footnote>
  <w:footnote w:id="14">
    <w:p w14:paraId="2F17778C" w14:textId="77777777" w:rsidR="00BB417B" w:rsidRPr="0071245E" w:rsidRDefault="00BB417B" w:rsidP="006A6F1A">
      <w:pPr>
        <w:pStyle w:val="Textpoznmkypodiarou"/>
        <w:rPr>
          <w:ins w:id="105" w:author="Maroš Varsányi" w:date="2017-12-22T10:26:00Z"/>
        </w:rPr>
      </w:pPr>
      <w:ins w:id="106" w:author="Maroš Varsányi" w:date="2017-12-22T10:26:00Z">
        <w:r w:rsidRPr="0071245E">
          <w:rPr>
            <w:rStyle w:val="Odkaznapoznmkupodiarou"/>
          </w:rPr>
          <w:footnoteRef/>
        </w:r>
        <w:r w:rsidRPr="0071245E">
          <w:t xml:space="preserve"> Lehoty sú stanovené pre užšiu súťaž a rokovacie konanie so zverejnením.</w:t>
        </w:r>
      </w:ins>
    </w:p>
  </w:footnote>
  <w:footnote w:id="15">
    <w:p w14:paraId="32520DD4" w14:textId="77777777" w:rsidR="00BB417B" w:rsidRPr="0071245E" w:rsidRDefault="00BB417B" w:rsidP="006A6F1A">
      <w:pPr>
        <w:pStyle w:val="Textpoznmkypodiarou"/>
        <w:rPr>
          <w:ins w:id="148" w:author="Maroš Varsányi" w:date="2017-12-22T10:26:00Z"/>
        </w:rPr>
      </w:pPr>
      <w:ins w:id="149" w:author="Maroš Varsányi" w:date="2017-12-22T10:26:00Z">
        <w:r w:rsidRPr="0071245E">
          <w:rPr>
            <w:rStyle w:val="Odkaznapoznmkupodiarou"/>
          </w:rPr>
          <w:footnoteRef/>
        </w:r>
        <w:r w:rsidRPr="0071245E">
          <w:t xml:space="preserve"> Lehoty sú stanovené pre užšiu súťaž a rokovacie konanie so zverejnením.</w:t>
        </w:r>
      </w:ins>
    </w:p>
  </w:footnote>
  <w:footnote w:id="16">
    <w:p w14:paraId="10E93AEF" w14:textId="77777777" w:rsidR="00BB417B" w:rsidRDefault="00BB417B" w:rsidP="006A6F1A">
      <w:pPr>
        <w:pStyle w:val="Textpoznmkypodiarou"/>
        <w:rPr>
          <w:ins w:id="248" w:author="Maroš Varsányi" w:date="2017-12-22T10:26:00Z"/>
        </w:rPr>
      </w:pPr>
      <w:ins w:id="249" w:author="Maroš Varsányi" w:date="2017-12-22T10:26:00Z">
        <w:r>
          <w:rPr>
            <w:rStyle w:val="Odkaznapoznmkupodiarou"/>
          </w:rPr>
          <w:footnoteRef/>
        </w:r>
        <w:r>
          <w:t xml:space="preserve"> </w:t>
        </w:r>
        <w:r w:rsidRPr="002F2072">
          <w:t>Vec C-340/02 (Európska komisia/ Francúzsko) a vec C-299/08 (Európska komisia / Francúzsko)</w:t>
        </w:r>
      </w:ins>
    </w:p>
  </w:footnote>
  <w:footnote w:id="17">
    <w:p w14:paraId="5E86B026" w14:textId="77777777" w:rsidR="00BB417B" w:rsidRPr="00A2221A" w:rsidRDefault="00BB417B" w:rsidP="006A6F1A">
      <w:pPr>
        <w:pStyle w:val="Textpoznmkypodiarou"/>
        <w:rPr>
          <w:ins w:id="363" w:author="Maroš Varsányi" w:date="2017-12-22T10:26:00Z"/>
        </w:rPr>
      </w:pPr>
      <w:ins w:id="364" w:author="Maroš Varsányi" w:date="2017-12-22T10:26:00Z">
        <w:r w:rsidRPr="00A2221A">
          <w:rPr>
            <w:rStyle w:val="Odkaznapoznmkupodiarou"/>
          </w:rPr>
          <w:footnoteRef/>
        </w:r>
        <w:r w:rsidRPr="00A2221A">
          <w:t xml:space="preserve"> Limitovaný stupeň flexibility môže byť aplikovateľný</w:t>
        </w:r>
        <w:r>
          <w:t>/aplikovaný</w:t>
        </w:r>
        <w:r w:rsidRPr="00A2221A">
          <w:t xml:space="preserve"> na zmeny v zákazke aj po jej zadaní i keď takáto možnosť rovnako ako podrobné pravidlá pre jej implementáciu nie sú stanovené jasným a presným spôsobom v oznámení alebo v súťažných podkladoch (C-496/99, bod 118). Keď takáto možnosť nie je predpokladaná (nie je uvedená v súťažných podkladoch), zmena zákazky je prípustná ak zmeny sú nepodstatného charakteru. Zmena je považovaná za podstatnú ak:</w:t>
        </w:r>
      </w:ins>
    </w:p>
    <w:p w14:paraId="70208D06" w14:textId="77777777" w:rsidR="00BB417B" w:rsidRPr="00A2221A" w:rsidRDefault="00BB417B" w:rsidP="006A6F1A">
      <w:pPr>
        <w:pStyle w:val="Textpoznmkypodiarou"/>
        <w:numPr>
          <w:ilvl w:val="0"/>
          <w:numId w:val="30"/>
        </w:numPr>
        <w:jc w:val="both"/>
        <w:rPr>
          <w:ins w:id="365" w:author="Maroš Varsányi" w:date="2017-12-22T10:26:00Z"/>
        </w:rPr>
      </w:pPr>
      <w:ins w:id="366" w:author="Maroš Varsányi" w:date="2017-12-22T10:26:00Z">
        <w:r>
          <w:t>Verejný obstarávateľ</w:t>
        </w:r>
        <w:r w:rsidRPr="00A2221A">
          <w:t xml:space="preserve"> zmení podmienky tak, že ak by boli súčasťou pôvodnej zákazky, tak by sa zúčastnili zákazky iní záujemcovia ako tí</w:t>
        </w:r>
        <w:r>
          <w:t>,</w:t>
        </w:r>
        <w:r w:rsidRPr="00A2221A">
          <w:t xml:space="preserve"> ktorí boli v pôvodnej zákazke;</w:t>
        </w:r>
      </w:ins>
    </w:p>
    <w:p w14:paraId="2BCF1C9C" w14:textId="77777777" w:rsidR="00BB417B" w:rsidRPr="00A2221A" w:rsidRDefault="00BB417B" w:rsidP="006A6F1A">
      <w:pPr>
        <w:pStyle w:val="Textpoznmkypodiarou"/>
        <w:numPr>
          <w:ilvl w:val="0"/>
          <w:numId w:val="30"/>
        </w:numPr>
        <w:jc w:val="both"/>
        <w:rPr>
          <w:ins w:id="367" w:author="Maroš Varsányi" w:date="2017-12-22T10:26:00Z"/>
        </w:rPr>
      </w:pPr>
      <w:ins w:id="368" w:author="Maroš Varsányi" w:date="2017-12-22T10:26:00Z">
        <w:r w:rsidRPr="00A2221A">
          <w:t>zmeny umožňuje zadanie zákazky záujemcovi inému ako by bol pôvodne akceptovaný;</w:t>
        </w:r>
      </w:ins>
    </w:p>
    <w:p w14:paraId="43896935" w14:textId="77777777" w:rsidR="00BB417B" w:rsidRPr="00A2221A" w:rsidRDefault="00BB417B" w:rsidP="006A6F1A">
      <w:pPr>
        <w:pStyle w:val="Textpoznmkypodiarou"/>
        <w:numPr>
          <w:ilvl w:val="0"/>
          <w:numId w:val="30"/>
        </w:numPr>
        <w:jc w:val="both"/>
        <w:rPr>
          <w:ins w:id="369" w:author="Maroš Varsányi" w:date="2017-12-22T10:26:00Z"/>
        </w:rPr>
      </w:pPr>
      <w:ins w:id="370" w:author="Maroš Varsányi" w:date="2017-12-22T10:26:00Z">
        <w:r>
          <w:t>verejný obstarávateľ</w:t>
        </w:r>
        <w:r w:rsidRPr="00A2221A">
          <w:t xml:space="preserve"> rozšíri rozsah zákazky obsahujúci tovary/služby/práce, ktoré pôvodne zákazka neobsahovala;</w:t>
        </w:r>
      </w:ins>
    </w:p>
    <w:p w14:paraId="0995FC9C" w14:textId="77777777" w:rsidR="00BB417B" w:rsidRDefault="00BB417B" w:rsidP="006A6F1A">
      <w:pPr>
        <w:pStyle w:val="Textpoznmkypodiarou"/>
        <w:numPr>
          <w:ilvl w:val="0"/>
          <w:numId w:val="30"/>
        </w:numPr>
        <w:jc w:val="both"/>
        <w:rPr>
          <w:ins w:id="371" w:author="Maroš Varsányi" w:date="2017-12-22T10:26:00Z"/>
        </w:rPr>
      </w:pPr>
      <w:ins w:id="372" w:author="Maroš Varsányi" w:date="2017-12-22T10:26:00Z">
        <w:r w:rsidRPr="00A2221A">
          <w:t>modifikácia zmení ekonomickú rovnováhu v prospech víťaza spôsobom, ktorú pôvodná zákazky neumožňovala.</w:t>
        </w:r>
      </w:ins>
    </w:p>
  </w:footnote>
  <w:footnote w:id="18">
    <w:p w14:paraId="5A08A4CB" w14:textId="77777777" w:rsidR="00BB417B" w:rsidRDefault="00BB417B" w:rsidP="006A6F1A">
      <w:pPr>
        <w:pStyle w:val="Textpoznmkypodiarou"/>
        <w:rPr>
          <w:ins w:id="394" w:author="Maroš Varsányi" w:date="2017-12-22T10:26:00Z"/>
        </w:rPr>
      </w:pPr>
      <w:ins w:id="395" w:author="Maroš Varsányi" w:date="2017-12-22T10:26:00Z">
        <w:r>
          <w:rPr>
            <w:rStyle w:val="Odkaznapoznmkupodiarou"/>
          </w:rPr>
          <w:footnoteRef/>
        </w:r>
        <w:r>
          <w:t xml:space="preserve"> P</w:t>
        </w:r>
        <w:r w:rsidRPr="00C028E5">
          <w:t>odrobnosti upravuje Metodický pokyn CKO č. 13 ku konfliktu záujmov</w:t>
        </w:r>
      </w:ins>
    </w:p>
  </w:footnote>
  <w:footnote w:id="19">
    <w:p w14:paraId="18A6DB76" w14:textId="77777777" w:rsidR="00BB417B" w:rsidRPr="00BF5AD5" w:rsidRDefault="00BB417B" w:rsidP="006A6F1A">
      <w:pPr>
        <w:pStyle w:val="Textpoznmkypodiarou"/>
        <w:rPr>
          <w:ins w:id="398" w:author="Maroš Varsányi" w:date="2017-12-22T10:26:00Z"/>
          <w:i/>
        </w:rPr>
      </w:pPr>
      <w:ins w:id="399" w:author="Maroš Varsányi" w:date="2017-12-22T10:26:00Z">
        <w:r>
          <w:rPr>
            <w:rStyle w:val="Odkaznapoznmkupodiarou"/>
          </w:rPr>
          <w:footnoteRef/>
        </w:r>
        <w:r>
          <w:t xml:space="preserve"> Úradný orgán </w:t>
        </w:r>
        <w:r w:rsidRPr="002049FC">
          <w:rPr>
            <w:i/>
          </w:rPr>
          <w:t>–</w:t>
        </w:r>
        <w:r>
          <w:rPr>
            <w:i/>
          </w:rPr>
          <w:t xml:space="preserve"> Úrad pre verejné obstarávanie na základe vykonania kontroly verejného obstarávania, alebo RO (bližšie podrobnosti upravuje Metodický pokyn CKO č. 13 ku konfliktu záujmov)</w:t>
        </w:r>
      </w:ins>
    </w:p>
  </w:footnote>
  <w:footnote w:id="20">
    <w:p w14:paraId="543DFDEE" w14:textId="77777777" w:rsidR="00BB417B" w:rsidRDefault="00BB417B" w:rsidP="006A6F1A">
      <w:pPr>
        <w:pStyle w:val="Textpoznmkypodiarou"/>
        <w:rPr>
          <w:ins w:id="411" w:author="Maroš Varsányi" w:date="2017-12-22T10:26:00Z"/>
        </w:rPr>
      </w:pPr>
      <w:ins w:id="412" w:author="Maroš Varsányi" w:date="2017-12-22T10:26:00Z">
        <w:r>
          <w:rPr>
            <w:rStyle w:val="Odkaznapoznmkupodiarou"/>
          </w:rPr>
          <w:footnoteRef/>
        </w:r>
        <w:r>
          <w:t xml:space="preserve"> </w:t>
        </w:r>
        <w:r w:rsidRPr="00EF108A">
          <w:t>Koncept „nepredvídaných okolností“ by mal byť interpretovaný spôsobom, že o nepredvídateľné okolnosti ide v tých prípadoch, ktoré verejný obstarávateľ ani pri vynaložení odbornej starostlivosti nemohol predvídať. Zákazky na dodatočné práce/služby/tovary spôsobené nedostatočnou prípravou projektu/súťaže nemôžu byť pokladané za „nepredvídanú okolnosť“ (T-540/10 a T-235/11). Tieto dodatočné práce/služby nemôžu byť kompenzované hodnotou zrušených prác/služieb.</w:t>
        </w:r>
      </w:ins>
    </w:p>
  </w:footnote>
  <w:footnote w:id="21">
    <w:p w14:paraId="694378E9" w14:textId="77777777" w:rsidR="00BB417B" w:rsidRDefault="00BB417B" w:rsidP="006A6F1A">
      <w:pPr>
        <w:pStyle w:val="Textpoznmkypodiarou"/>
        <w:rPr>
          <w:ins w:id="415" w:author="Maroš Varsányi" w:date="2017-12-22T10:26:00Z"/>
        </w:rPr>
      </w:pPr>
      <w:ins w:id="416" w:author="Maroš Varsányi" w:date="2017-12-22T10:26:00Z">
        <w:r>
          <w:rPr>
            <w:sz w:val="22"/>
            <w:szCs w:val="22"/>
            <w:vertAlign w:val="superscript"/>
            <w:lang w:eastAsia="cs-CZ"/>
          </w:rPr>
          <w:t xml:space="preserve">9 </w:t>
        </w:r>
        <w:r w:rsidRPr="008509B6">
          <w:t>Vec C-496/99 P, CAS Succhi di Frutta SpA, [2004] ECR I- 3801 odst. 116 a 118, Vec C-340/02, Európska komisia v. Fracúzsko [2004] ECR I- 9845, Vec C-91/08, Wall AG, [2010] ECR I- 2815</w:t>
        </w:r>
      </w:ins>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1D039A" w14:textId="77777777" w:rsidR="005C7E7C" w:rsidRDefault="005C7E7C">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B1A3A1" w14:textId="5228F4D2" w:rsidR="00BB417B" w:rsidRPr="007A558C" w:rsidRDefault="00BB417B">
    <w:pPr>
      <w:pStyle w:val="Hlavika"/>
      <w:rPr>
        <w:sz w:val="22"/>
        <w:szCs w:val="22"/>
      </w:rPr>
    </w:pPr>
    <w:r w:rsidRPr="007A558C">
      <w:rPr>
        <w:sz w:val="22"/>
        <w:szCs w:val="22"/>
      </w:rPr>
      <w:t xml:space="preserve">7. </w:t>
    </w:r>
    <w:r>
      <w:rPr>
        <w:sz w:val="22"/>
        <w:szCs w:val="22"/>
      </w:rPr>
      <w:t>Vzor prílohy č. 5.</w:t>
    </w:r>
    <w:r w:rsidR="009837BD">
      <w:rPr>
        <w:sz w:val="22"/>
        <w:szCs w:val="22"/>
      </w:rPr>
      <w:t>1</w:t>
    </w:r>
    <w:r>
      <w:rPr>
        <w:sz w:val="22"/>
        <w:szCs w:val="22"/>
      </w:rPr>
      <w:t xml:space="preserve"> Zmluvy o poskytnutí NFP – Finančné opravy za porušenie pravidiel a postupov obstarávania </w:t>
    </w:r>
    <w:r>
      <w:t xml:space="preserve">pre zákazky vyhlásené podľa zákona č. </w:t>
    </w:r>
    <w:r w:rsidR="009837BD">
      <w:t>25/2006</w:t>
    </w:r>
    <w:r>
      <w:t xml:space="preserve"> Z. z. a o zmene a doplnení niektorých zákonov v znení neskorších predpisov</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8401E8" w14:textId="77777777" w:rsidR="009837BD" w:rsidRPr="007A558C" w:rsidRDefault="009837BD">
    <w:pPr>
      <w:pStyle w:val="Hlavika"/>
      <w:rPr>
        <w:sz w:val="22"/>
        <w:szCs w:val="22"/>
      </w:rPr>
    </w:pPr>
    <w:r w:rsidRPr="007A558C">
      <w:rPr>
        <w:sz w:val="22"/>
        <w:szCs w:val="22"/>
      </w:rPr>
      <w:t xml:space="preserve">7. </w:t>
    </w:r>
    <w:r>
      <w:rPr>
        <w:sz w:val="22"/>
        <w:szCs w:val="22"/>
      </w:rPr>
      <w:t>Vzor prílohy č. 5</w:t>
    </w:r>
    <w:ins w:id="472" w:author="Maroš Varsányi" w:date="2017-12-22T10:26:00Z">
      <w:r>
        <w:rPr>
          <w:sz w:val="22"/>
          <w:szCs w:val="22"/>
        </w:rPr>
        <w:t>.2</w:t>
      </w:r>
    </w:ins>
    <w:r>
      <w:rPr>
        <w:sz w:val="22"/>
        <w:szCs w:val="22"/>
      </w:rPr>
      <w:t xml:space="preserve"> Zmluvy o poskytnutí NFP – Finančné opravy za porušenie pravidiel a postupov obstarávania</w:t>
    </w:r>
    <w:ins w:id="473" w:author="Maroš Varsányi" w:date="2017-12-22T10:26:00Z">
      <w:r>
        <w:rPr>
          <w:sz w:val="22"/>
          <w:szCs w:val="22"/>
        </w:rPr>
        <w:t xml:space="preserve"> </w:t>
      </w:r>
      <w:r>
        <w:t>pre zákazky vyhlásené podľa zákona č. 343/2015 Z. z. a o zmene a doplnení niektorých zákonov v znení neskorších predpisov</w:t>
      </w:r>
    </w:ins>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D0069"/>
    <w:multiLevelType w:val="hybridMultilevel"/>
    <w:tmpl w:val="CFA692EC"/>
    <w:lvl w:ilvl="0" w:tplc="2E20C862">
      <w:start w:val="2"/>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47E1711"/>
    <w:multiLevelType w:val="hybridMultilevel"/>
    <w:tmpl w:val="363E44E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09BB7E45"/>
    <w:multiLevelType w:val="hybridMultilevel"/>
    <w:tmpl w:val="0C765ADA"/>
    <w:lvl w:ilvl="0" w:tplc="CBAABA56">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D896429"/>
    <w:multiLevelType w:val="hybridMultilevel"/>
    <w:tmpl w:val="6986B3C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104554B1"/>
    <w:multiLevelType w:val="hybridMultilevel"/>
    <w:tmpl w:val="4086DE8A"/>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5">
    <w:nsid w:val="112A3A5F"/>
    <w:multiLevelType w:val="hybridMultilevel"/>
    <w:tmpl w:val="FDECE23E"/>
    <w:lvl w:ilvl="0" w:tplc="041B0011">
      <w:start w:val="1"/>
      <w:numFmt w:val="decimal"/>
      <w:lvlText w:val="%1)"/>
      <w:lvlJc w:val="left"/>
      <w:pPr>
        <w:ind w:left="1570" w:hanging="360"/>
      </w:pPr>
    </w:lvl>
    <w:lvl w:ilvl="1" w:tplc="041B0019" w:tentative="1">
      <w:start w:val="1"/>
      <w:numFmt w:val="lowerLetter"/>
      <w:lvlText w:val="%2."/>
      <w:lvlJc w:val="left"/>
      <w:pPr>
        <w:ind w:left="2290" w:hanging="360"/>
      </w:pPr>
    </w:lvl>
    <w:lvl w:ilvl="2" w:tplc="041B001B" w:tentative="1">
      <w:start w:val="1"/>
      <w:numFmt w:val="lowerRoman"/>
      <w:lvlText w:val="%3."/>
      <w:lvlJc w:val="right"/>
      <w:pPr>
        <w:ind w:left="3010" w:hanging="180"/>
      </w:pPr>
    </w:lvl>
    <w:lvl w:ilvl="3" w:tplc="041B000F" w:tentative="1">
      <w:start w:val="1"/>
      <w:numFmt w:val="decimal"/>
      <w:lvlText w:val="%4."/>
      <w:lvlJc w:val="left"/>
      <w:pPr>
        <w:ind w:left="3730" w:hanging="360"/>
      </w:pPr>
    </w:lvl>
    <w:lvl w:ilvl="4" w:tplc="041B0019" w:tentative="1">
      <w:start w:val="1"/>
      <w:numFmt w:val="lowerLetter"/>
      <w:lvlText w:val="%5."/>
      <w:lvlJc w:val="left"/>
      <w:pPr>
        <w:ind w:left="4450" w:hanging="360"/>
      </w:pPr>
    </w:lvl>
    <w:lvl w:ilvl="5" w:tplc="041B001B" w:tentative="1">
      <w:start w:val="1"/>
      <w:numFmt w:val="lowerRoman"/>
      <w:lvlText w:val="%6."/>
      <w:lvlJc w:val="right"/>
      <w:pPr>
        <w:ind w:left="5170" w:hanging="180"/>
      </w:pPr>
    </w:lvl>
    <w:lvl w:ilvl="6" w:tplc="041B000F" w:tentative="1">
      <w:start w:val="1"/>
      <w:numFmt w:val="decimal"/>
      <w:lvlText w:val="%7."/>
      <w:lvlJc w:val="left"/>
      <w:pPr>
        <w:ind w:left="5890" w:hanging="360"/>
      </w:pPr>
    </w:lvl>
    <w:lvl w:ilvl="7" w:tplc="041B0019" w:tentative="1">
      <w:start w:val="1"/>
      <w:numFmt w:val="lowerLetter"/>
      <w:lvlText w:val="%8."/>
      <w:lvlJc w:val="left"/>
      <w:pPr>
        <w:ind w:left="6610" w:hanging="360"/>
      </w:pPr>
    </w:lvl>
    <w:lvl w:ilvl="8" w:tplc="041B001B" w:tentative="1">
      <w:start w:val="1"/>
      <w:numFmt w:val="lowerRoman"/>
      <w:lvlText w:val="%9."/>
      <w:lvlJc w:val="right"/>
      <w:pPr>
        <w:ind w:left="7330" w:hanging="180"/>
      </w:pPr>
    </w:lvl>
  </w:abstractNum>
  <w:abstractNum w:abstractNumId="6">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15370E1E"/>
    <w:multiLevelType w:val="hybridMultilevel"/>
    <w:tmpl w:val="2BDC0F52"/>
    <w:lvl w:ilvl="0" w:tplc="DC205256">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nsid w:val="16A157C3"/>
    <w:multiLevelType w:val="hybridMultilevel"/>
    <w:tmpl w:val="4288ED3A"/>
    <w:lvl w:ilvl="0" w:tplc="ECA065FE">
      <w:start w:val="1"/>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18005B2E"/>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0">
    <w:nsid w:val="192009E1"/>
    <w:multiLevelType w:val="hybridMultilevel"/>
    <w:tmpl w:val="54221FF4"/>
    <w:lvl w:ilvl="0" w:tplc="E6FA91F8">
      <w:start w:val="1"/>
      <w:numFmt w:val="lowerLetter"/>
      <w:lvlText w:val="%1)"/>
      <w:lvlJc w:val="left"/>
      <w:pPr>
        <w:ind w:left="1776" w:hanging="360"/>
      </w:pPr>
      <w:rPr>
        <w:rFonts w:hint="default"/>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11">
    <w:nsid w:val="1A630999"/>
    <w:multiLevelType w:val="hybridMultilevel"/>
    <w:tmpl w:val="2EF02958"/>
    <w:lvl w:ilvl="0" w:tplc="5486119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1F9E1A77"/>
    <w:multiLevelType w:val="multilevel"/>
    <w:tmpl w:val="7FDCBFFE"/>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3">
    <w:nsid w:val="235535CD"/>
    <w:multiLevelType w:val="hybridMultilevel"/>
    <w:tmpl w:val="DD88330A"/>
    <w:lvl w:ilvl="0" w:tplc="0D70DDBA">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4">
    <w:nsid w:val="2F977E2A"/>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30CE7B3A"/>
    <w:multiLevelType w:val="hybridMultilevel"/>
    <w:tmpl w:val="6930BF50"/>
    <w:lvl w:ilvl="0" w:tplc="E9B2DD50">
      <w:start w:val="1"/>
      <w:numFmt w:val="lowerLetter"/>
      <w:lvlText w:val="%1)"/>
      <w:lvlJc w:val="left"/>
      <w:pPr>
        <w:ind w:left="720" w:hanging="360"/>
      </w:pPr>
      <w:rPr>
        <w:rFonts w:ascii="Times New Roman" w:eastAsia="Times New Roman" w:hAnsi="Times New Roman"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345F5666"/>
    <w:multiLevelType w:val="hybridMultilevel"/>
    <w:tmpl w:val="E9CCCCB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388C0C68"/>
    <w:multiLevelType w:val="hybridMultilevel"/>
    <w:tmpl w:val="21B8DA74"/>
    <w:lvl w:ilvl="0" w:tplc="79E00044">
      <w:start w:val="3"/>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38BF391B"/>
    <w:multiLevelType w:val="hybridMultilevel"/>
    <w:tmpl w:val="007259F6"/>
    <w:lvl w:ilvl="0" w:tplc="FFFFFFFF">
      <w:start w:val="1"/>
      <w:numFmt w:val="decimal"/>
      <w:pStyle w:val="odseky"/>
      <w:lvlText w:val="%1."/>
      <w:lvlJc w:val="left"/>
      <w:pPr>
        <w:tabs>
          <w:tab w:val="num" w:pos="1440"/>
        </w:tabs>
        <w:ind w:left="144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3BC47EED"/>
    <w:multiLevelType w:val="hybridMultilevel"/>
    <w:tmpl w:val="B5924722"/>
    <w:lvl w:ilvl="0" w:tplc="163C7B46">
      <w:start w:val="1"/>
      <w:numFmt w:val="lowerLetter"/>
      <w:lvlText w:val="%1.)"/>
      <w:lvlJc w:val="left"/>
      <w:pPr>
        <w:ind w:left="1200" w:hanging="84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nsid w:val="452972CE"/>
    <w:multiLevelType w:val="hybridMultilevel"/>
    <w:tmpl w:val="4A32C652"/>
    <w:lvl w:ilvl="0" w:tplc="B77486AA">
      <w:start w:val="5"/>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475B3604"/>
    <w:multiLevelType w:val="hybridMultilevel"/>
    <w:tmpl w:val="6584EEF8"/>
    <w:lvl w:ilvl="0" w:tplc="FE802A0C">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3">
    <w:nsid w:val="4A316E8E"/>
    <w:multiLevelType w:val="hybridMultilevel"/>
    <w:tmpl w:val="7AF6C808"/>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4B8168D0"/>
    <w:multiLevelType w:val="hybridMultilevel"/>
    <w:tmpl w:val="58AAEFC2"/>
    <w:lvl w:ilvl="0" w:tplc="06C039C2">
      <w:start w:val="1"/>
      <w:numFmt w:val="decimal"/>
      <w:lvlText w:val="%1."/>
      <w:lvlJc w:val="left"/>
      <w:pPr>
        <w:ind w:left="786" w:hanging="360"/>
      </w:pPr>
      <w:rPr>
        <w:rFonts w:hint="default"/>
        <w:b w:val="0"/>
        <w:u w:val="none"/>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5">
    <w:nsid w:val="4DA578EC"/>
    <w:multiLevelType w:val="hybridMultilevel"/>
    <w:tmpl w:val="8D8E0308"/>
    <w:lvl w:ilvl="0" w:tplc="B7D4F02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53191EC4"/>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7">
    <w:nsid w:val="559C070B"/>
    <w:multiLevelType w:val="hybridMultilevel"/>
    <w:tmpl w:val="7DD606A0"/>
    <w:lvl w:ilvl="0" w:tplc="6EA8A6EE">
      <w:start w:val="1"/>
      <w:numFmt w:val="lowerLetter"/>
      <w:lvlText w:val="%1)"/>
      <w:lvlJc w:val="left"/>
      <w:pPr>
        <w:ind w:left="1191" w:hanging="405"/>
      </w:pPr>
      <w:rPr>
        <w:rFonts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8">
    <w:nsid w:val="5B4667C4"/>
    <w:multiLevelType w:val="hybridMultilevel"/>
    <w:tmpl w:val="3ADA1080"/>
    <w:lvl w:ilvl="0" w:tplc="ABB6E020">
      <w:start w:val="2"/>
      <w:numFmt w:val="lowerLetter"/>
      <w:lvlText w:val="%1)"/>
      <w:lvlJc w:val="left"/>
      <w:pPr>
        <w:ind w:left="78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5D7350A0"/>
    <w:multiLevelType w:val="hybridMultilevel"/>
    <w:tmpl w:val="FFAAB1F4"/>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62EE2350"/>
    <w:multiLevelType w:val="hybridMultilevel"/>
    <w:tmpl w:val="CBD66F42"/>
    <w:lvl w:ilvl="0" w:tplc="CE760F0C">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nsid w:val="673F296D"/>
    <w:multiLevelType w:val="hybridMultilevel"/>
    <w:tmpl w:val="2B06CA2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nsid w:val="676844C7"/>
    <w:multiLevelType w:val="hybridMultilevel"/>
    <w:tmpl w:val="96D2896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6838708A"/>
    <w:multiLevelType w:val="hybridMultilevel"/>
    <w:tmpl w:val="18EA11FE"/>
    <w:lvl w:ilvl="0" w:tplc="0AA0E3AE">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4">
    <w:nsid w:val="6AB57792"/>
    <w:multiLevelType w:val="hybridMultilevel"/>
    <w:tmpl w:val="F82A2F7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nsid w:val="6DEF3ED1"/>
    <w:multiLevelType w:val="hybridMultilevel"/>
    <w:tmpl w:val="379CD23E"/>
    <w:lvl w:ilvl="0" w:tplc="FFFFFFFF">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nsid w:val="6EA049AE"/>
    <w:multiLevelType w:val="hybridMultilevel"/>
    <w:tmpl w:val="C768661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74B50398"/>
    <w:multiLevelType w:val="hybridMultilevel"/>
    <w:tmpl w:val="B6BE4F3A"/>
    <w:lvl w:ilvl="0" w:tplc="F3B894E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9">
    <w:nsid w:val="77012516"/>
    <w:multiLevelType w:val="hybridMultilevel"/>
    <w:tmpl w:val="F7202C1A"/>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num w:numId="1">
    <w:abstractNumId w:val="16"/>
  </w:num>
  <w:num w:numId="2">
    <w:abstractNumId w:val="20"/>
  </w:num>
  <w:num w:numId="3">
    <w:abstractNumId w:val="6"/>
  </w:num>
  <w:num w:numId="4">
    <w:abstractNumId w:val="39"/>
  </w:num>
  <w:num w:numId="5">
    <w:abstractNumId w:val="19"/>
  </w:num>
  <w:num w:numId="6">
    <w:abstractNumId w:val="37"/>
  </w:num>
  <w:num w:numId="7">
    <w:abstractNumId w:val="35"/>
  </w:num>
  <w:num w:numId="8">
    <w:abstractNumId w:val="35"/>
  </w:num>
  <w:num w:numId="9">
    <w:abstractNumId w:val="35"/>
  </w:num>
  <w:num w:numId="10">
    <w:abstractNumId w:val="35"/>
    <w:lvlOverride w:ilvl="0">
      <w:startOverride w:val="1"/>
    </w:lvlOverride>
  </w:num>
  <w:num w:numId="11">
    <w:abstractNumId w:val="35"/>
  </w:num>
  <w:num w:numId="12">
    <w:abstractNumId w:val="35"/>
    <w:lvlOverride w:ilvl="0">
      <w:startOverride w:val="1"/>
    </w:lvlOverride>
  </w:num>
  <w:num w:numId="13">
    <w:abstractNumId w:val="35"/>
    <w:lvlOverride w:ilvl="0">
      <w:startOverride w:val="1"/>
    </w:lvlOverride>
  </w:num>
  <w:num w:numId="14">
    <w:abstractNumId w:val="35"/>
  </w:num>
  <w:num w:numId="15">
    <w:abstractNumId w:val="35"/>
  </w:num>
  <w:num w:numId="16">
    <w:abstractNumId w:val="35"/>
  </w:num>
  <w:num w:numId="17">
    <w:abstractNumId w:val="25"/>
  </w:num>
  <w:num w:numId="18">
    <w:abstractNumId w:val="35"/>
  </w:num>
  <w:num w:numId="19">
    <w:abstractNumId w:val="32"/>
  </w:num>
  <w:num w:numId="20">
    <w:abstractNumId w:val="5"/>
  </w:num>
  <w:num w:numId="21">
    <w:abstractNumId w:val="3"/>
  </w:num>
  <w:num w:numId="22">
    <w:abstractNumId w:val="1"/>
  </w:num>
  <w:num w:numId="23">
    <w:abstractNumId w:val="18"/>
  </w:num>
  <w:num w:numId="24">
    <w:abstractNumId w:val="26"/>
  </w:num>
  <w:num w:numId="25">
    <w:abstractNumId w:val="36"/>
  </w:num>
  <w:num w:numId="26">
    <w:abstractNumId w:val="15"/>
  </w:num>
  <w:num w:numId="27">
    <w:abstractNumId w:val="10"/>
  </w:num>
  <w:num w:numId="28">
    <w:abstractNumId w:val="27"/>
  </w:num>
  <w:num w:numId="29">
    <w:abstractNumId w:val="2"/>
  </w:num>
  <w:num w:numId="30">
    <w:abstractNumId w:val="14"/>
  </w:num>
  <w:num w:numId="31">
    <w:abstractNumId w:val="23"/>
  </w:num>
  <w:num w:numId="32">
    <w:abstractNumId w:val="7"/>
  </w:num>
  <w:num w:numId="33">
    <w:abstractNumId w:val="13"/>
  </w:num>
  <w:num w:numId="34">
    <w:abstractNumId w:val="22"/>
  </w:num>
  <w:num w:numId="35">
    <w:abstractNumId w:val="9"/>
  </w:num>
  <w:num w:numId="36">
    <w:abstractNumId w:val="4"/>
  </w:num>
  <w:num w:numId="37">
    <w:abstractNumId w:val="33"/>
  </w:num>
  <w:num w:numId="38">
    <w:abstractNumId w:val="12"/>
  </w:num>
  <w:num w:numId="39">
    <w:abstractNumId w:val="24"/>
  </w:num>
  <w:num w:numId="40">
    <w:abstractNumId w:val="29"/>
  </w:num>
  <w:num w:numId="41">
    <w:abstractNumId w:val="17"/>
  </w:num>
  <w:num w:numId="42">
    <w:abstractNumId w:val="11"/>
  </w:num>
  <w:num w:numId="43">
    <w:abstractNumId w:val="38"/>
  </w:num>
  <w:num w:numId="44">
    <w:abstractNumId w:val="31"/>
  </w:num>
  <w:num w:numId="45">
    <w:abstractNumId w:val="30"/>
  </w:num>
  <w:num w:numId="46">
    <w:abstractNumId w:val="21"/>
  </w:num>
  <w:num w:numId="47">
    <w:abstractNumId w:val="8"/>
  </w:num>
  <w:num w:numId="48">
    <w:abstractNumId w:val="0"/>
  </w:num>
  <w:num w:numId="49">
    <w:abstractNumId w:val="28"/>
  </w:num>
  <w:num w:numId="5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BB6"/>
    <w:rsid w:val="000012E8"/>
    <w:rsid w:val="00004A26"/>
    <w:rsid w:val="00020300"/>
    <w:rsid w:val="000238AE"/>
    <w:rsid w:val="00050728"/>
    <w:rsid w:val="00066955"/>
    <w:rsid w:val="00071088"/>
    <w:rsid w:val="0008244A"/>
    <w:rsid w:val="00082623"/>
    <w:rsid w:val="000C2A72"/>
    <w:rsid w:val="000C4340"/>
    <w:rsid w:val="000D298C"/>
    <w:rsid w:val="000D6B86"/>
    <w:rsid w:val="000E2AA4"/>
    <w:rsid w:val="000E2E4D"/>
    <w:rsid w:val="000E79E5"/>
    <w:rsid w:val="000F7F0C"/>
    <w:rsid w:val="00116F61"/>
    <w:rsid w:val="00127AED"/>
    <w:rsid w:val="001342A2"/>
    <w:rsid w:val="00135963"/>
    <w:rsid w:val="0014641E"/>
    <w:rsid w:val="0015233E"/>
    <w:rsid w:val="00173917"/>
    <w:rsid w:val="00176D46"/>
    <w:rsid w:val="0018241D"/>
    <w:rsid w:val="001873B5"/>
    <w:rsid w:val="001B12DC"/>
    <w:rsid w:val="001B27DA"/>
    <w:rsid w:val="001B6E9F"/>
    <w:rsid w:val="001C513F"/>
    <w:rsid w:val="001D19A6"/>
    <w:rsid w:val="001D3F0D"/>
    <w:rsid w:val="001D4B25"/>
    <w:rsid w:val="001E01AB"/>
    <w:rsid w:val="001E2B03"/>
    <w:rsid w:val="001E3C4C"/>
    <w:rsid w:val="001F0193"/>
    <w:rsid w:val="001F1DFB"/>
    <w:rsid w:val="00215E70"/>
    <w:rsid w:val="002259C4"/>
    <w:rsid w:val="00225A05"/>
    <w:rsid w:val="00246970"/>
    <w:rsid w:val="00256687"/>
    <w:rsid w:val="00274479"/>
    <w:rsid w:val="002A1E17"/>
    <w:rsid w:val="002C2B17"/>
    <w:rsid w:val="002C40D6"/>
    <w:rsid w:val="002D5BE1"/>
    <w:rsid w:val="002D65BD"/>
    <w:rsid w:val="002E611C"/>
    <w:rsid w:val="002E7F32"/>
    <w:rsid w:val="002E7F66"/>
    <w:rsid w:val="00321C82"/>
    <w:rsid w:val="00325FD0"/>
    <w:rsid w:val="003473CB"/>
    <w:rsid w:val="00364A34"/>
    <w:rsid w:val="0038115B"/>
    <w:rsid w:val="00386CBA"/>
    <w:rsid w:val="00393784"/>
    <w:rsid w:val="003A67E1"/>
    <w:rsid w:val="003B0DFE"/>
    <w:rsid w:val="003B2F8A"/>
    <w:rsid w:val="003C2544"/>
    <w:rsid w:val="003C4DD5"/>
    <w:rsid w:val="003D568C"/>
    <w:rsid w:val="00400A45"/>
    <w:rsid w:val="00416E2D"/>
    <w:rsid w:val="00432DF1"/>
    <w:rsid w:val="00436926"/>
    <w:rsid w:val="004445A9"/>
    <w:rsid w:val="00460F75"/>
    <w:rsid w:val="00472023"/>
    <w:rsid w:val="00477B8E"/>
    <w:rsid w:val="004908D9"/>
    <w:rsid w:val="00490AF9"/>
    <w:rsid w:val="00493F0A"/>
    <w:rsid w:val="004A0829"/>
    <w:rsid w:val="004A20EE"/>
    <w:rsid w:val="004C1071"/>
    <w:rsid w:val="004C5212"/>
    <w:rsid w:val="004C61C1"/>
    <w:rsid w:val="004E2120"/>
    <w:rsid w:val="004E3ABD"/>
    <w:rsid w:val="00504D21"/>
    <w:rsid w:val="00511E0F"/>
    <w:rsid w:val="005122F6"/>
    <w:rsid w:val="005124D4"/>
    <w:rsid w:val="00525373"/>
    <w:rsid w:val="00530D19"/>
    <w:rsid w:val="00541FF5"/>
    <w:rsid w:val="005660C4"/>
    <w:rsid w:val="005800C7"/>
    <w:rsid w:val="00580A58"/>
    <w:rsid w:val="00586FDB"/>
    <w:rsid w:val="005936F5"/>
    <w:rsid w:val="005973E6"/>
    <w:rsid w:val="005A1278"/>
    <w:rsid w:val="005A1CC5"/>
    <w:rsid w:val="005B49EF"/>
    <w:rsid w:val="005C4E99"/>
    <w:rsid w:val="005C759F"/>
    <w:rsid w:val="005C7E7C"/>
    <w:rsid w:val="005E203E"/>
    <w:rsid w:val="005F5B71"/>
    <w:rsid w:val="00622D7A"/>
    <w:rsid w:val="00623659"/>
    <w:rsid w:val="00632A33"/>
    <w:rsid w:val="006368CF"/>
    <w:rsid w:val="0063720B"/>
    <w:rsid w:val="00642149"/>
    <w:rsid w:val="00643CE4"/>
    <w:rsid w:val="006479DF"/>
    <w:rsid w:val="00660DCB"/>
    <w:rsid w:val="006719A0"/>
    <w:rsid w:val="00687102"/>
    <w:rsid w:val="006962B2"/>
    <w:rsid w:val="006A5157"/>
    <w:rsid w:val="006A6F1A"/>
    <w:rsid w:val="006A7DF2"/>
    <w:rsid w:val="006B71F2"/>
    <w:rsid w:val="006C6A25"/>
    <w:rsid w:val="006D082A"/>
    <w:rsid w:val="006D3B82"/>
    <w:rsid w:val="006D4079"/>
    <w:rsid w:val="006F15B4"/>
    <w:rsid w:val="006F3829"/>
    <w:rsid w:val="007041A3"/>
    <w:rsid w:val="00713999"/>
    <w:rsid w:val="0074660C"/>
    <w:rsid w:val="007550BC"/>
    <w:rsid w:val="007552C9"/>
    <w:rsid w:val="0076069C"/>
    <w:rsid w:val="0076414C"/>
    <w:rsid w:val="00765555"/>
    <w:rsid w:val="00771CC6"/>
    <w:rsid w:val="0077293E"/>
    <w:rsid w:val="00782970"/>
    <w:rsid w:val="00786E62"/>
    <w:rsid w:val="007A0A10"/>
    <w:rsid w:val="007A558C"/>
    <w:rsid w:val="007A60EF"/>
    <w:rsid w:val="007C13DB"/>
    <w:rsid w:val="007C3E78"/>
    <w:rsid w:val="007F0D9A"/>
    <w:rsid w:val="00801225"/>
    <w:rsid w:val="00831B28"/>
    <w:rsid w:val="00831B3D"/>
    <w:rsid w:val="008324CE"/>
    <w:rsid w:val="00836C27"/>
    <w:rsid w:val="0084743A"/>
    <w:rsid w:val="00850467"/>
    <w:rsid w:val="008743E6"/>
    <w:rsid w:val="00874845"/>
    <w:rsid w:val="00874C52"/>
    <w:rsid w:val="008806AC"/>
    <w:rsid w:val="008814E2"/>
    <w:rsid w:val="00885C6C"/>
    <w:rsid w:val="008A47FE"/>
    <w:rsid w:val="008C271F"/>
    <w:rsid w:val="008C3F69"/>
    <w:rsid w:val="008C45A3"/>
    <w:rsid w:val="008D0F9C"/>
    <w:rsid w:val="008E4B27"/>
    <w:rsid w:val="008E698E"/>
    <w:rsid w:val="008F1CFB"/>
    <w:rsid w:val="008F2627"/>
    <w:rsid w:val="0090110D"/>
    <w:rsid w:val="00907B4A"/>
    <w:rsid w:val="00911D80"/>
    <w:rsid w:val="00926284"/>
    <w:rsid w:val="00930250"/>
    <w:rsid w:val="0093565B"/>
    <w:rsid w:val="009455E7"/>
    <w:rsid w:val="00955345"/>
    <w:rsid w:val="00963C20"/>
    <w:rsid w:val="00977CF6"/>
    <w:rsid w:val="009836CF"/>
    <w:rsid w:val="009837BD"/>
    <w:rsid w:val="009A53AA"/>
    <w:rsid w:val="009B421D"/>
    <w:rsid w:val="009C17A9"/>
    <w:rsid w:val="009E2F64"/>
    <w:rsid w:val="00A05EC4"/>
    <w:rsid w:val="00A066FB"/>
    <w:rsid w:val="00A1238C"/>
    <w:rsid w:val="00A144AE"/>
    <w:rsid w:val="00A371E3"/>
    <w:rsid w:val="00A5550F"/>
    <w:rsid w:val="00A57075"/>
    <w:rsid w:val="00A64C86"/>
    <w:rsid w:val="00A82566"/>
    <w:rsid w:val="00A8634D"/>
    <w:rsid w:val="00A91AEF"/>
    <w:rsid w:val="00A9254C"/>
    <w:rsid w:val="00A9685B"/>
    <w:rsid w:val="00AA1C21"/>
    <w:rsid w:val="00AB29E7"/>
    <w:rsid w:val="00AB322A"/>
    <w:rsid w:val="00AB755C"/>
    <w:rsid w:val="00AF5FF7"/>
    <w:rsid w:val="00B05412"/>
    <w:rsid w:val="00B12061"/>
    <w:rsid w:val="00B17D0C"/>
    <w:rsid w:val="00B315E9"/>
    <w:rsid w:val="00B36128"/>
    <w:rsid w:val="00B4284E"/>
    <w:rsid w:val="00B43110"/>
    <w:rsid w:val="00B469B2"/>
    <w:rsid w:val="00B47147"/>
    <w:rsid w:val="00B474ED"/>
    <w:rsid w:val="00B50254"/>
    <w:rsid w:val="00B53B4A"/>
    <w:rsid w:val="00B56801"/>
    <w:rsid w:val="00B6178B"/>
    <w:rsid w:val="00B8751C"/>
    <w:rsid w:val="00B91F3C"/>
    <w:rsid w:val="00B948E0"/>
    <w:rsid w:val="00BA089F"/>
    <w:rsid w:val="00BA13ED"/>
    <w:rsid w:val="00BA4376"/>
    <w:rsid w:val="00BB417B"/>
    <w:rsid w:val="00BC4BAC"/>
    <w:rsid w:val="00BD3711"/>
    <w:rsid w:val="00C214B6"/>
    <w:rsid w:val="00C222FD"/>
    <w:rsid w:val="00C348A2"/>
    <w:rsid w:val="00C37B65"/>
    <w:rsid w:val="00C47973"/>
    <w:rsid w:val="00C6439D"/>
    <w:rsid w:val="00C674A6"/>
    <w:rsid w:val="00C80097"/>
    <w:rsid w:val="00C81145"/>
    <w:rsid w:val="00C85AA3"/>
    <w:rsid w:val="00C85E89"/>
    <w:rsid w:val="00C92BF0"/>
    <w:rsid w:val="00CA0FB2"/>
    <w:rsid w:val="00CA208E"/>
    <w:rsid w:val="00CA3EE6"/>
    <w:rsid w:val="00CD3D13"/>
    <w:rsid w:val="00CE63CB"/>
    <w:rsid w:val="00CF60E2"/>
    <w:rsid w:val="00CF6137"/>
    <w:rsid w:val="00D02ED9"/>
    <w:rsid w:val="00D05350"/>
    <w:rsid w:val="00D239D4"/>
    <w:rsid w:val="00D35E08"/>
    <w:rsid w:val="00D50DF4"/>
    <w:rsid w:val="00D50FD7"/>
    <w:rsid w:val="00D526DE"/>
    <w:rsid w:val="00D61BB6"/>
    <w:rsid w:val="00D64B77"/>
    <w:rsid w:val="00D707FE"/>
    <w:rsid w:val="00D86DA2"/>
    <w:rsid w:val="00D876CD"/>
    <w:rsid w:val="00DB46A1"/>
    <w:rsid w:val="00DB798B"/>
    <w:rsid w:val="00DD50DC"/>
    <w:rsid w:val="00DE3633"/>
    <w:rsid w:val="00E059EA"/>
    <w:rsid w:val="00E14746"/>
    <w:rsid w:val="00E24D44"/>
    <w:rsid w:val="00E40048"/>
    <w:rsid w:val="00E52D37"/>
    <w:rsid w:val="00E5416A"/>
    <w:rsid w:val="00E66D03"/>
    <w:rsid w:val="00E742C1"/>
    <w:rsid w:val="00E74EA1"/>
    <w:rsid w:val="00E7702D"/>
    <w:rsid w:val="00E80F87"/>
    <w:rsid w:val="00EE1508"/>
    <w:rsid w:val="00EE6E84"/>
    <w:rsid w:val="00EE70FE"/>
    <w:rsid w:val="00EF4E67"/>
    <w:rsid w:val="00EF56BF"/>
    <w:rsid w:val="00EF7F32"/>
    <w:rsid w:val="00F05D2C"/>
    <w:rsid w:val="00F0607A"/>
    <w:rsid w:val="00F10B9D"/>
    <w:rsid w:val="00F27075"/>
    <w:rsid w:val="00F33C2C"/>
    <w:rsid w:val="00F37C3D"/>
    <w:rsid w:val="00F41D14"/>
    <w:rsid w:val="00F45642"/>
    <w:rsid w:val="00F5719C"/>
    <w:rsid w:val="00F824DD"/>
    <w:rsid w:val="00F87C67"/>
    <w:rsid w:val="00F97E8C"/>
    <w:rsid w:val="00FA7784"/>
    <w:rsid w:val="00FB0047"/>
    <w:rsid w:val="00FC04A6"/>
    <w:rsid w:val="00FC0F30"/>
    <w:rsid w:val="00FC37F0"/>
    <w:rsid w:val="00FE2E3A"/>
    <w:rsid w:val="00FE34EB"/>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81D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7"/>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3"/>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7"/>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3"/>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470C29D3537F2846A15C8C66A4A6A688" ma:contentTypeVersion="0" ma:contentTypeDescription="Umožňuje vytvoriť nový dokument." ma:contentTypeScope="" ma:versionID="fe4a9b799a862e8cdd87cad33baa1c52">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4A16E2-5A60-447F-9D90-D93E1DB3B4D0}">
  <ds:schemaRefs>
    <ds:schemaRef ds:uri="http://schemas.microsoft.com/sharepoint/v3/contenttype/forms"/>
  </ds:schemaRefs>
</ds:datastoreItem>
</file>

<file path=customXml/itemProps2.xml><?xml version="1.0" encoding="utf-8"?>
<ds:datastoreItem xmlns:ds="http://schemas.openxmlformats.org/officeDocument/2006/customXml" ds:itemID="{0CF488A5-0408-48CA-A676-E8D0C231B9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C23CDB5-9EB5-49A1-BC20-9672A34A2C6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AB8AC23-D255-4B52-B203-3DA857B5B7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19</Pages>
  <Words>5452</Words>
  <Characters>31078</Characters>
  <Application>Microsoft Office Word</Application>
  <DocSecurity>0</DocSecurity>
  <Lines>258</Lines>
  <Paragraphs>72</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MVRR</Company>
  <LinksUpToDate>false</LinksUpToDate>
  <CharactersWithSpaces>36458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Čillik Martin</dc:creator>
  <cp:lastModifiedBy>Maroš Varsányi</cp:lastModifiedBy>
  <cp:revision>1</cp:revision>
  <cp:lastPrinted>2017-12-22T08:09:00Z</cp:lastPrinted>
  <dcterms:created xsi:type="dcterms:W3CDTF">2017-12-13T18:57:00Z</dcterms:created>
  <dcterms:modified xsi:type="dcterms:W3CDTF">2017-12-22T09:28:00Z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0x010100470C29D3537F2846A15C8C66A4A6A688</vt:lpwstr>
  </property>
</Properties>
</file>